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AF5" w:rsidRPr="00DB466E" w:rsidRDefault="00AE5AF5" w:rsidP="00775347">
      <w:pPr>
        <w:spacing w:line="360" w:lineRule="auto"/>
        <w:rPr>
          <w:rFonts w:asciiTheme="minorHAnsi" w:hAnsiTheme="minorHAnsi"/>
          <w:sz w:val="22"/>
          <w:szCs w:val="22"/>
          <w:lang w:val="en-IE"/>
        </w:rPr>
      </w:pPr>
      <w:bookmarkStart w:id="0" w:name="_GoBack"/>
      <w:bookmarkEnd w:id="0"/>
      <w:r w:rsidRPr="00DB466E">
        <w:rPr>
          <w:rFonts w:asciiTheme="minorHAnsi" w:hAnsiTheme="minorHAnsi"/>
          <w:sz w:val="22"/>
          <w:szCs w:val="22"/>
          <w:lang w:val="en-IE"/>
        </w:rPr>
        <w:t>1 Aibreán 2015</w:t>
      </w:r>
    </w:p>
    <w:p w:rsidR="00AE5AF5" w:rsidRPr="00DB466E" w:rsidRDefault="00AE5AF5" w:rsidP="00775347">
      <w:pPr>
        <w:spacing w:line="360" w:lineRule="auto"/>
        <w:rPr>
          <w:rFonts w:asciiTheme="minorHAnsi" w:hAnsiTheme="minorHAnsi"/>
          <w:sz w:val="22"/>
          <w:szCs w:val="22"/>
          <w:lang w:val="en-IE"/>
        </w:rPr>
      </w:pPr>
      <w:r w:rsidRPr="00DB466E">
        <w:rPr>
          <w:rFonts w:asciiTheme="minorHAnsi" w:hAnsiTheme="minorHAnsi"/>
          <w:sz w:val="22"/>
          <w:szCs w:val="22"/>
          <w:lang w:val="en-IE"/>
        </w:rPr>
        <w:t xml:space="preserve">Gaelscoileanna Teo. </w:t>
      </w:r>
    </w:p>
    <w:p w:rsidR="00AE5AF5" w:rsidRPr="00DB466E" w:rsidRDefault="00AE5AF5" w:rsidP="00775347">
      <w:pPr>
        <w:spacing w:line="360" w:lineRule="auto"/>
        <w:rPr>
          <w:rFonts w:asciiTheme="minorHAnsi" w:hAnsiTheme="minorHAnsi"/>
          <w:sz w:val="22"/>
          <w:szCs w:val="22"/>
          <w:lang w:val="en-IE"/>
        </w:rPr>
      </w:pPr>
    </w:p>
    <w:p w:rsidR="00AE5AF5" w:rsidRPr="00DB466E" w:rsidRDefault="00AE5AF5" w:rsidP="00775347">
      <w:pPr>
        <w:pBdr>
          <w:bottom w:val="single" w:sz="4" w:space="1" w:color="auto"/>
        </w:pBdr>
        <w:spacing w:line="360" w:lineRule="auto"/>
        <w:jc w:val="center"/>
        <w:rPr>
          <w:rFonts w:asciiTheme="minorHAnsi" w:hAnsiTheme="minorHAnsi"/>
          <w:b/>
          <w:sz w:val="22"/>
          <w:szCs w:val="22"/>
          <w:lang w:val="en-IE"/>
        </w:rPr>
      </w:pPr>
      <w:r w:rsidRPr="00DB466E">
        <w:rPr>
          <w:rFonts w:asciiTheme="minorHAnsi" w:hAnsiTheme="minorHAnsi"/>
          <w:b/>
          <w:sz w:val="22"/>
          <w:szCs w:val="22"/>
          <w:lang w:val="en-IE"/>
        </w:rPr>
        <w:t>Forbairtí san Oideachas Lán-Ghaeilge</w:t>
      </w:r>
    </w:p>
    <w:p w:rsidR="00AE5AF5" w:rsidRPr="00DB466E" w:rsidRDefault="00AE5AF5" w:rsidP="00775347">
      <w:pPr>
        <w:pBdr>
          <w:bottom w:val="single" w:sz="4" w:space="1" w:color="auto"/>
        </w:pBdr>
        <w:spacing w:line="360" w:lineRule="auto"/>
        <w:jc w:val="center"/>
        <w:rPr>
          <w:rFonts w:asciiTheme="minorHAnsi" w:hAnsiTheme="minorHAnsi"/>
          <w:b/>
          <w:sz w:val="22"/>
          <w:szCs w:val="22"/>
          <w:lang w:val="en-IE"/>
        </w:rPr>
      </w:pPr>
      <w:r w:rsidRPr="00DB466E">
        <w:rPr>
          <w:rFonts w:asciiTheme="minorHAnsi" w:hAnsiTheme="minorHAnsi"/>
          <w:b/>
          <w:sz w:val="22"/>
          <w:szCs w:val="22"/>
          <w:lang w:val="en-IE"/>
        </w:rPr>
        <w:t>Cur i láthair don Chomhchoiste um Oideachas agus Choimirce Shóisialach</w:t>
      </w:r>
    </w:p>
    <w:p w:rsidR="00AE5AF5" w:rsidRPr="00DB466E" w:rsidRDefault="00AE5AF5" w:rsidP="00775347">
      <w:pPr>
        <w:spacing w:line="360" w:lineRule="auto"/>
        <w:rPr>
          <w:rFonts w:asciiTheme="minorHAnsi" w:hAnsiTheme="minorHAnsi"/>
          <w:sz w:val="22"/>
          <w:szCs w:val="22"/>
          <w:lang w:val="en-IE"/>
        </w:rPr>
      </w:pPr>
    </w:p>
    <w:p w:rsidR="00AE5AF5" w:rsidRPr="00DB466E" w:rsidRDefault="00AE5AF5" w:rsidP="00775347">
      <w:pPr>
        <w:spacing w:line="360" w:lineRule="auto"/>
        <w:rPr>
          <w:rFonts w:asciiTheme="minorHAnsi" w:hAnsiTheme="minorHAnsi"/>
          <w:sz w:val="22"/>
          <w:szCs w:val="22"/>
          <w:lang w:val="en-IE"/>
        </w:rPr>
      </w:pPr>
      <w:r w:rsidRPr="00DB466E">
        <w:rPr>
          <w:rFonts w:asciiTheme="minorHAnsi" w:hAnsiTheme="minorHAnsi"/>
          <w:sz w:val="22"/>
          <w:szCs w:val="22"/>
          <w:lang w:val="en-IE"/>
        </w:rPr>
        <w:t xml:space="preserve">Dia daoibh ar maidin a Chathaoirligh, a </w:t>
      </w:r>
      <w:r w:rsidR="009C4104">
        <w:rPr>
          <w:rFonts w:asciiTheme="minorHAnsi" w:hAnsiTheme="minorHAnsi"/>
          <w:sz w:val="22"/>
          <w:szCs w:val="22"/>
          <w:lang w:val="en-IE"/>
        </w:rPr>
        <w:t xml:space="preserve">Theachtaí Dála, a Sheanadóirí, </w:t>
      </w:r>
      <w:r w:rsidRPr="00DB466E">
        <w:rPr>
          <w:rFonts w:asciiTheme="minorHAnsi" w:hAnsiTheme="minorHAnsi"/>
          <w:sz w:val="22"/>
          <w:szCs w:val="22"/>
          <w:lang w:val="en-IE"/>
        </w:rPr>
        <w:t xml:space="preserve">agus a Chairde.  </w:t>
      </w:r>
    </w:p>
    <w:p w:rsidR="00AE5AF5" w:rsidRPr="00DB466E" w:rsidRDefault="00AE5AF5" w:rsidP="00775347">
      <w:pPr>
        <w:spacing w:line="360" w:lineRule="auto"/>
        <w:rPr>
          <w:rFonts w:asciiTheme="minorHAnsi" w:hAnsiTheme="minorHAnsi"/>
          <w:sz w:val="22"/>
          <w:szCs w:val="22"/>
          <w:lang w:val="en-IE"/>
        </w:rPr>
      </w:pPr>
    </w:p>
    <w:p w:rsidR="00AE5AF5" w:rsidRPr="00DB466E" w:rsidRDefault="00AE5AF5" w:rsidP="00775347">
      <w:pPr>
        <w:spacing w:line="360" w:lineRule="auto"/>
        <w:rPr>
          <w:rFonts w:asciiTheme="minorHAnsi" w:hAnsiTheme="minorHAnsi"/>
          <w:sz w:val="22"/>
          <w:szCs w:val="22"/>
          <w:lang w:val="en-IE"/>
        </w:rPr>
      </w:pPr>
      <w:r w:rsidRPr="00DB466E">
        <w:rPr>
          <w:rFonts w:asciiTheme="minorHAnsi" w:hAnsiTheme="minorHAnsi"/>
          <w:sz w:val="22"/>
          <w:szCs w:val="22"/>
          <w:lang w:val="en-IE"/>
        </w:rPr>
        <w:t xml:space="preserve">Gabhaim buíochas libh as ucht an deis ár gcás a chur faoi bhráid an Chomhchoiste inniu ar cheist atá lárnach do chlár oibre Gaelscoileanna Teo. </w:t>
      </w:r>
    </w:p>
    <w:p w:rsidR="00C178B3" w:rsidRPr="00DB466E" w:rsidRDefault="00C178B3" w:rsidP="00775347">
      <w:pPr>
        <w:spacing w:line="360" w:lineRule="auto"/>
        <w:rPr>
          <w:rFonts w:asciiTheme="minorHAnsi" w:hAnsiTheme="minorHAnsi"/>
          <w:sz w:val="22"/>
          <w:szCs w:val="22"/>
          <w:lang w:val="en-IE"/>
        </w:rPr>
      </w:pPr>
    </w:p>
    <w:p w:rsidR="00E20EBA" w:rsidRPr="00DB466E" w:rsidRDefault="003F511B" w:rsidP="00775347">
      <w:pPr>
        <w:pStyle w:val="PlainText"/>
        <w:spacing w:line="360" w:lineRule="auto"/>
        <w:rPr>
          <w:rFonts w:asciiTheme="minorHAnsi" w:hAnsiTheme="minorHAnsi" w:cstheme="minorHAnsi"/>
          <w:sz w:val="22"/>
          <w:szCs w:val="22"/>
        </w:rPr>
      </w:pPr>
      <w:r w:rsidRPr="00DB466E">
        <w:rPr>
          <w:rFonts w:asciiTheme="minorHAnsi" w:hAnsiTheme="minorHAnsi"/>
          <w:sz w:val="22"/>
          <w:szCs w:val="22"/>
        </w:rPr>
        <w:t xml:space="preserve">Tá Gaelscoileanna Teo., atá ag treabhadh an ghort ó 1973 sa réimse bunú agus forbairt na scoileanna lán-Ghaeilge, </w:t>
      </w:r>
      <w:r w:rsidR="00E20EBA" w:rsidRPr="00DB466E">
        <w:rPr>
          <w:rFonts w:asciiTheme="minorHAnsi" w:hAnsiTheme="minorHAnsi"/>
          <w:sz w:val="22"/>
          <w:szCs w:val="22"/>
        </w:rPr>
        <w:t xml:space="preserve">ag feidhmiú i gcomhthéacs oideachais níos leithne ó Iúil 2014. </w:t>
      </w:r>
      <w:r w:rsidR="00E20EBA" w:rsidRPr="00DB466E">
        <w:rPr>
          <w:rFonts w:asciiTheme="minorHAnsi" w:hAnsiTheme="minorHAnsi" w:cstheme="minorHAnsi"/>
          <w:sz w:val="22"/>
          <w:szCs w:val="22"/>
        </w:rPr>
        <w:t>I ndiaidh próis</w:t>
      </w:r>
      <w:r w:rsidR="008C4D30">
        <w:rPr>
          <w:rFonts w:asciiTheme="minorHAnsi" w:hAnsiTheme="minorHAnsi" w:cstheme="minorHAnsi"/>
          <w:sz w:val="22"/>
          <w:szCs w:val="22"/>
        </w:rPr>
        <w:t>is</w:t>
      </w:r>
      <w:r w:rsidR="00E20EBA" w:rsidRPr="00DB466E">
        <w:rPr>
          <w:rFonts w:asciiTheme="minorHAnsi" w:hAnsiTheme="minorHAnsi" w:cstheme="minorHAnsi"/>
          <w:sz w:val="22"/>
          <w:szCs w:val="22"/>
        </w:rPr>
        <w:t xml:space="preserve"> fada cuíchóirithe agus comórta</w:t>
      </w:r>
      <w:r w:rsidR="008C4D30">
        <w:rPr>
          <w:rFonts w:asciiTheme="minorHAnsi" w:hAnsiTheme="minorHAnsi" w:cstheme="minorHAnsi"/>
          <w:sz w:val="22"/>
          <w:szCs w:val="22"/>
        </w:rPr>
        <w:t>i</w:t>
      </w:r>
      <w:r w:rsidR="00E20EBA" w:rsidRPr="00DB466E">
        <w:rPr>
          <w:rFonts w:asciiTheme="minorHAnsi" w:hAnsiTheme="minorHAnsi" w:cstheme="minorHAnsi"/>
          <w:sz w:val="22"/>
          <w:szCs w:val="22"/>
        </w:rPr>
        <w:t xml:space="preserve">s iomaíoch i measc na n-eagraíochtaí bunmhaoinithe ag Foras na Gaeilge, d’éirigh le Gaelscoileanna Teo. an stádas a bhaint amach mar Cheanneagraíocht sa réimse </w:t>
      </w:r>
      <w:r w:rsidR="00E20EBA" w:rsidRPr="00DB466E">
        <w:rPr>
          <w:rFonts w:asciiTheme="minorHAnsi" w:hAnsiTheme="minorHAnsi" w:cstheme="minorHAnsi"/>
          <w:b/>
          <w:i/>
          <w:sz w:val="22"/>
          <w:szCs w:val="22"/>
        </w:rPr>
        <w:t xml:space="preserve">Gaeloideachas/Tumoideachas agus Réamhscolaíocht lán-Ghaeilge. </w:t>
      </w:r>
      <w:r w:rsidR="00E20EBA" w:rsidRPr="00DB466E">
        <w:rPr>
          <w:rFonts w:asciiTheme="minorHAnsi" w:hAnsiTheme="minorHAnsi" w:cstheme="minorHAnsi"/>
          <w:sz w:val="22"/>
          <w:szCs w:val="22"/>
        </w:rPr>
        <w:t>Tá, dá réir</w:t>
      </w:r>
      <w:r w:rsidR="00E20EBA" w:rsidRPr="00DB466E">
        <w:rPr>
          <w:rFonts w:asciiTheme="minorHAnsi" w:hAnsiTheme="minorHAnsi" w:cstheme="minorHAnsi"/>
          <w:b/>
          <w:sz w:val="22"/>
          <w:szCs w:val="22"/>
        </w:rPr>
        <w:t xml:space="preserve">, </w:t>
      </w:r>
      <w:r w:rsidR="00E20EBA" w:rsidRPr="00DB466E">
        <w:rPr>
          <w:rFonts w:asciiTheme="minorHAnsi" w:hAnsiTheme="minorHAnsi" w:cstheme="minorHAnsi"/>
          <w:sz w:val="22"/>
          <w:szCs w:val="22"/>
        </w:rPr>
        <w:t xml:space="preserve">róil agus feidhmeanna nua ag an eagraíocht, ar a n-áirítear tacaíocht agus ionadaíocht ar bhunscoileanna agus iarbhunscoileanna lán-Ghaeilge sa Ghaeltacht agus tacaíocht do naíonraí taobh amuigh den Ghaeltacht. </w:t>
      </w:r>
      <w:r w:rsidR="00D750DA" w:rsidRPr="00DB466E">
        <w:rPr>
          <w:rFonts w:asciiTheme="minorHAnsi" w:hAnsiTheme="minorHAnsi" w:cstheme="minorHAnsi"/>
          <w:sz w:val="22"/>
          <w:szCs w:val="22"/>
        </w:rPr>
        <w:t xml:space="preserve">Anuas ar na cúraimí seo, leanann gnáthobair na heagraíochta ar aghaidh ag tacú le líon, lonnaíocht agus forbairt na scoileanna lán-Ghaeilge ag an mbunleibhéal agus ag an iarbhunleibhéal. </w:t>
      </w:r>
    </w:p>
    <w:p w:rsidR="00D750DA" w:rsidRPr="00DB466E" w:rsidRDefault="00D750DA" w:rsidP="00775347">
      <w:pPr>
        <w:pStyle w:val="PlainText"/>
        <w:spacing w:line="360" w:lineRule="auto"/>
        <w:rPr>
          <w:rFonts w:asciiTheme="minorHAnsi" w:hAnsiTheme="minorHAnsi" w:cstheme="minorHAnsi"/>
          <w:sz w:val="22"/>
          <w:szCs w:val="22"/>
        </w:rPr>
      </w:pPr>
    </w:p>
    <w:p w:rsidR="00D750DA" w:rsidRPr="00DB466E" w:rsidRDefault="00D750DA" w:rsidP="00775347">
      <w:pPr>
        <w:pStyle w:val="PlainText"/>
        <w:spacing w:line="360" w:lineRule="auto"/>
        <w:rPr>
          <w:rFonts w:asciiTheme="minorHAnsi" w:hAnsiTheme="minorHAnsi" w:cstheme="minorHAnsi"/>
          <w:sz w:val="22"/>
          <w:szCs w:val="22"/>
        </w:rPr>
      </w:pPr>
      <w:r w:rsidRPr="00DB466E">
        <w:rPr>
          <w:rFonts w:asciiTheme="minorHAnsi" w:hAnsiTheme="minorHAnsi" w:cstheme="minorHAnsi"/>
          <w:sz w:val="22"/>
          <w:szCs w:val="22"/>
        </w:rPr>
        <w:t>Ó thús na bliana 2014,</w:t>
      </w:r>
      <w:r w:rsidR="008C4D30">
        <w:rPr>
          <w:rFonts w:asciiTheme="minorHAnsi" w:hAnsiTheme="minorHAnsi" w:cstheme="minorHAnsi"/>
          <w:sz w:val="22"/>
          <w:szCs w:val="22"/>
        </w:rPr>
        <w:t xml:space="preserve"> tá an eagraíocht i mbun próisi</w:t>
      </w:r>
      <w:r w:rsidRPr="00DB466E">
        <w:rPr>
          <w:rFonts w:asciiTheme="minorHAnsi" w:hAnsiTheme="minorHAnsi" w:cstheme="minorHAnsi"/>
          <w:sz w:val="22"/>
          <w:szCs w:val="22"/>
        </w:rPr>
        <w:t xml:space="preserve">s pleanála chun críche feidhmiú go héifeachtach i gach réimse, idir reatha agus nua. Aithnítear go mbeidh sé tábhachtach ionadaíocht chuí a bheith san eagraíocht de réimsí oibre uile na heagraíochta, agus dá réir, tá an eagraíocht i mbun struchtúir chuí rialachais agus feidhmeannais a phleanáil agus a fhorbairt. Tá comhairliúchán forleathan á dhéanamh leis na scoileanna agus naíonraí chun </w:t>
      </w:r>
      <w:r w:rsidR="00342A45">
        <w:rPr>
          <w:rFonts w:asciiTheme="minorHAnsi" w:hAnsiTheme="minorHAnsi" w:cstheme="minorHAnsi"/>
          <w:sz w:val="22"/>
          <w:szCs w:val="22"/>
        </w:rPr>
        <w:t>a d</w:t>
      </w:r>
      <w:r w:rsidRPr="00DB466E">
        <w:rPr>
          <w:rFonts w:asciiTheme="minorHAnsi" w:hAnsiTheme="minorHAnsi" w:cstheme="minorHAnsi"/>
          <w:sz w:val="22"/>
          <w:szCs w:val="22"/>
        </w:rPr>
        <w:t xml:space="preserve">tuairimí a bhailiú faoi riachtanais na bpobal faoi seach agus faoi na bealaí is éifeachtaí le freastail ar a gcuid riachtanais. </w:t>
      </w:r>
    </w:p>
    <w:p w:rsidR="00E20EBA" w:rsidRPr="00DB466E" w:rsidRDefault="00E20EBA" w:rsidP="00775347">
      <w:pPr>
        <w:spacing w:line="360" w:lineRule="auto"/>
        <w:rPr>
          <w:rFonts w:asciiTheme="minorHAnsi" w:hAnsiTheme="minorHAnsi"/>
          <w:sz w:val="22"/>
          <w:szCs w:val="22"/>
          <w:lang w:val="en-IE"/>
        </w:rPr>
      </w:pPr>
    </w:p>
    <w:p w:rsidR="00D750DA" w:rsidRPr="00DB466E" w:rsidRDefault="00515881" w:rsidP="00775347">
      <w:pPr>
        <w:spacing w:line="360" w:lineRule="auto"/>
        <w:rPr>
          <w:rFonts w:asciiTheme="minorHAnsi" w:hAnsiTheme="minorHAnsi"/>
          <w:sz w:val="22"/>
          <w:szCs w:val="22"/>
          <w:lang w:val="en-IE"/>
        </w:rPr>
      </w:pPr>
      <w:r w:rsidRPr="008C4D30">
        <w:rPr>
          <w:rFonts w:asciiTheme="minorHAnsi" w:hAnsiTheme="minorHAnsi"/>
          <w:sz w:val="22"/>
          <w:szCs w:val="22"/>
          <w:lang w:val="en-IE"/>
        </w:rPr>
        <w:t xml:space="preserve">Is earnáil fhorásach agus uilchuimsitheach í earnáil an oideachais lán-Ghaeilge. </w:t>
      </w:r>
      <w:r w:rsidR="006403B3" w:rsidRPr="008C4D30">
        <w:rPr>
          <w:rFonts w:asciiTheme="minorHAnsi" w:hAnsiTheme="minorHAnsi"/>
          <w:sz w:val="22"/>
          <w:szCs w:val="22"/>
          <w:lang w:val="en-IE"/>
        </w:rPr>
        <w:t xml:space="preserve">Le </w:t>
      </w:r>
      <w:r w:rsidR="007D3636" w:rsidRPr="008C4D30">
        <w:rPr>
          <w:rFonts w:asciiTheme="minorHAnsi" w:hAnsiTheme="minorHAnsi"/>
          <w:sz w:val="22"/>
          <w:szCs w:val="22"/>
          <w:lang w:val="en-IE"/>
        </w:rPr>
        <w:t xml:space="preserve">308 </w:t>
      </w:r>
      <w:r w:rsidR="006403B3" w:rsidRPr="008C4D30">
        <w:rPr>
          <w:rFonts w:asciiTheme="minorHAnsi" w:hAnsiTheme="minorHAnsi"/>
          <w:sz w:val="22"/>
          <w:szCs w:val="22"/>
          <w:lang w:val="en-IE"/>
        </w:rPr>
        <w:t xml:space="preserve">bunscoil lán-Ghaeilge, </w:t>
      </w:r>
      <w:r w:rsidR="007D3636" w:rsidRPr="008C4D30">
        <w:rPr>
          <w:rFonts w:asciiTheme="minorHAnsi" w:hAnsiTheme="minorHAnsi"/>
          <w:sz w:val="22"/>
          <w:szCs w:val="22"/>
          <w:lang w:val="en-IE"/>
        </w:rPr>
        <w:t xml:space="preserve">67 </w:t>
      </w:r>
      <w:r w:rsidR="006403B3" w:rsidRPr="008C4D30">
        <w:rPr>
          <w:rFonts w:asciiTheme="minorHAnsi" w:hAnsiTheme="minorHAnsi"/>
          <w:sz w:val="22"/>
          <w:szCs w:val="22"/>
          <w:lang w:val="en-IE"/>
        </w:rPr>
        <w:t>iarbhunscoil</w:t>
      </w:r>
      <w:r w:rsidR="007D3636" w:rsidRPr="008C4D30">
        <w:rPr>
          <w:rFonts w:asciiTheme="minorHAnsi" w:hAnsiTheme="minorHAnsi"/>
          <w:sz w:val="22"/>
          <w:szCs w:val="22"/>
          <w:lang w:val="en-IE"/>
        </w:rPr>
        <w:t xml:space="preserve"> agus aona</w:t>
      </w:r>
      <w:r w:rsidR="00342A45">
        <w:rPr>
          <w:rFonts w:asciiTheme="minorHAnsi" w:hAnsiTheme="minorHAnsi"/>
          <w:sz w:val="22"/>
          <w:szCs w:val="22"/>
          <w:lang w:val="en-IE"/>
        </w:rPr>
        <w:t>i</w:t>
      </w:r>
      <w:r w:rsidR="007D3636" w:rsidRPr="008C4D30">
        <w:rPr>
          <w:rFonts w:asciiTheme="minorHAnsi" w:hAnsiTheme="minorHAnsi"/>
          <w:sz w:val="22"/>
          <w:szCs w:val="22"/>
          <w:lang w:val="en-IE"/>
        </w:rPr>
        <w:t>d</w:t>
      </w:r>
      <w:r w:rsidR="006403B3" w:rsidRPr="008C4D30">
        <w:rPr>
          <w:rFonts w:asciiTheme="minorHAnsi" w:hAnsiTheme="minorHAnsi"/>
          <w:sz w:val="22"/>
          <w:szCs w:val="22"/>
          <w:lang w:val="en-IE"/>
        </w:rPr>
        <w:t xml:space="preserve"> lán-Ghaeilge </w:t>
      </w:r>
      <w:r w:rsidR="007D3636" w:rsidRPr="008C4D30">
        <w:rPr>
          <w:rFonts w:asciiTheme="minorHAnsi" w:hAnsiTheme="minorHAnsi"/>
          <w:sz w:val="22"/>
          <w:szCs w:val="22"/>
          <w:lang w:val="en-IE"/>
        </w:rPr>
        <w:t xml:space="preserve">ar bhonn 32 contae </w:t>
      </w:r>
      <w:r w:rsidR="006403B3" w:rsidRPr="008C4D30">
        <w:rPr>
          <w:rFonts w:asciiTheme="minorHAnsi" w:hAnsiTheme="minorHAnsi"/>
          <w:sz w:val="22"/>
          <w:szCs w:val="22"/>
          <w:lang w:val="en-IE"/>
        </w:rPr>
        <w:t xml:space="preserve">laistigh agus lasmuigh den Ghaeltacht, agus </w:t>
      </w:r>
      <w:r w:rsidR="007D3636" w:rsidRPr="008C4D30">
        <w:rPr>
          <w:rFonts w:asciiTheme="minorHAnsi" w:hAnsiTheme="minorHAnsi"/>
          <w:sz w:val="22"/>
          <w:szCs w:val="22"/>
          <w:lang w:val="en-IE"/>
        </w:rPr>
        <w:t xml:space="preserve">187 </w:t>
      </w:r>
      <w:r w:rsidR="006403B3" w:rsidRPr="008C4D30">
        <w:rPr>
          <w:rFonts w:asciiTheme="minorHAnsi" w:hAnsiTheme="minorHAnsi"/>
          <w:sz w:val="22"/>
          <w:szCs w:val="22"/>
          <w:lang w:val="en-IE"/>
        </w:rPr>
        <w:t>naíonra</w:t>
      </w:r>
      <w:r w:rsidR="007D3636" w:rsidRPr="008C4D30">
        <w:rPr>
          <w:rFonts w:asciiTheme="minorHAnsi" w:hAnsiTheme="minorHAnsi"/>
          <w:sz w:val="22"/>
          <w:szCs w:val="22"/>
          <w:lang w:val="en-IE"/>
        </w:rPr>
        <w:t xml:space="preserve"> sna 26 contae</w:t>
      </w:r>
      <w:r w:rsidR="006403B3" w:rsidRPr="008C4D30">
        <w:rPr>
          <w:rFonts w:asciiTheme="minorHAnsi" w:hAnsiTheme="minorHAnsi"/>
          <w:sz w:val="22"/>
          <w:szCs w:val="22"/>
          <w:lang w:val="en-IE"/>
        </w:rPr>
        <w:t xml:space="preserve"> lasmuigh den Ghaeltacht, f</w:t>
      </w:r>
      <w:r w:rsidRPr="008C4D30">
        <w:rPr>
          <w:rFonts w:asciiTheme="minorHAnsi" w:hAnsiTheme="minorHAnsi"/>
          <w:sz w:val="22"/>
          <w:szCs w:val="22"/>
          <w:lang w:val="en-IE"/>
        </w:rPr>
        <w:t xml:space="preserve">reastalaíonn an earnáil ar riachtanais oideachais os cionn </w:t>
      </w:r>
      <w:r w:rsidR="009F4BB3" w:rsidRPr="008C4D30">
        <w:rPr>
          <w:rFonts w:asciiTheme="minorHAnsi" w:hAnsiTheme="minorHAnsi"/>
          <w:sz w:val="22"/>
          <w:szCs w:val="22"/>
          <w:lang w:val="en-IE"/>
        </w:rPr>
        <w:t>5</w:t>
      </w:r>
      <w:r w:rsidRPr="008C4D30">
        <w:rPr>
          <w:rFonts w:asciiTheme="minorHAnsi" w:hAnsiTheme="minorHAnsi"/>
          <w:sz w:val="22"/>
          <w:szCs w:val="22"/>
          <w:lang w:val="en-IE"/>
        </w:rPr>
        <w:t>0,000 dalta – Is earnáil an-tarraingteach í do thuismitheoirí agus a gcuid páistí de bharr caighdeán an oideachais, i ngach ábhar an churaclaim agus sa chiall is leithne, de bharr na scileanna sóisialta</w:t>
      </w:r>
      <w:r w:rsidR="00342A45">
        <w:rPr>
          <w:rFonts w:asciiTheme="minorHAnsi" w:hAnsiTheme="minorHAnsi"/>
          <w:sz w:val="22"/>
          <w:szCs w:val="22"/>
          <w:lang w:val="en-IE"/>
        </w:rPr>
        <w:t>, teangeolaíochta</w:t>
      </w:r>
      <w:r w:rsidRPr="008C4D30">
        <w:rPr>
          <w:rFonts w:asciiTheme="minorHAnsi" w:hAnsiTheme="minorHAnsi"/>
          <w:sz w:val="22"/>
          <w:szCs w:val="22"/>
          <w:lang w:val="en-IE"/>
        </w:rPr>
        <w:t xml:space="preserve"> agus coigníochta a bhronntar ar pháistí, agus de </w:t>
      </w:r>
      <w:r w:rsidRPr="008C4D30">
        <w:rPr>
          <w:rFonts w:asciiTheme="minorHAnsi" w:hAnsiTheme="minorHAnsi"/>
          <w:sz w:val="22"/>
          <w:szCs w:val="22"/>
          <w:lang w:val="en-IE"/>
        </w:rPr>
        <w:lastRenderedPageBreak/>
        <w:t>bharr na teagmhála a chothaítear le saibhreas teangacha agus chultúir éagsúla, anuas ar chultúr Gaelach na hÉireann. Is</w:t>
      </w:r>
      <w:r w:rsidRPr="00DB466E">
        <w:rPr>
          <w:rFonts w:asciiTheme="minorHAnsi" w:hAnsiTheme="minorHAnsi"/>
          <w:sz w:val="22"/>
          <w:szCs w:val="22"/>
          <w:lang w:val="en-IE"/>
        </w:rPr>
        <w:t xml:space="preserve"> earnáil </w:t>
      </w:r>
      <w:r w:rsidR="006403B3" w:rsidRPr="00DB466E">
        <w:rPr>
          <w:rFonts w:asciiTheme="minorHAnsi" w:hAnsiTheme="minorHAnsi"/>
          <w:sz w:val="22"/>
          <w:szCs w:val="22"/>
          <w:lang w:val="en-IE"/>
        </w:rPr>
        <w:t>í ina bhf</w:t>
      </w:r>
      <w:r w:rsidRPr="00DB466E">
        <w:rPr>
          <w:rFonts w:asciiTheme="minorHAnsi" w:hAnsiTheme="minorHAnsi"/>
          <w:sz w:val="22"/>
          <w:szCs w:val="22"/>
          <w:lang w:val="en-IE"/>
        </w:rPr>
        <w:t xml:space="preserve">áiltítear go croíúil roimh pháistí den uile </w:t>
      </w:r>
      <w:r w:rsidR="006403B3" w:rsidRPr="00DB466E">
        <w:rPr>
          <w:rFonts w:asciiTheme="minorHAnsi" w:hAnsiTheme="minorHAnsi"/>
          <w:sz w:val="22"/>
          <w:szCs w:val="22"/>
          <w:lang w:val="en-IE"/>
        </w:rPr>
        <w:t xml:space="preserve">chineál agus den uile </w:t>
      </w:r>
      <w:r w:rsidR="00DB466E" w:rsidRPr="00DB466E">
        <w:rPr>
          <w:rFonts w:asciiTheme="minorHAnsi" w:hAnsiTheme="minorHAnsi"/>
          <w:sz w:val="22"/>
          <w:szCs w:val="22"/>
          <w:lang w:val="en-IE"/>
        </w:rPr>
        <w:t>chúlra</w:t>
      </w:r>
      <w:r w:rsidR="006403B3" w:rsidRPr="00DB466E">
        <w:rPr>
          <w:rFonts w:asciiTheme="minorHAnsi" w:hAnsiTheme="minorHAnsi"/>
          <w:sz w:val="22"/>
          <w:szCs w:val="22"/>
          <w:lang w:val="en-IE"/>
        </w:rPr>
        <w:t>, fe</w:t>
      </w:r>
      <w:r w:rsidRPr="00DB466E">
        <w:rPr>
          <w:rFonts w:asciiTheme="minorHAnsi" w:hAnsiTheme="minorHAnsi"/>
          <w:sz w:val="22"/>
          <w:szCs w:val="22"/>
          <w:lang w:val="en-IE"/>
        </w:rPr>
        <w:t xml:space="preserve">iniméan </w:t>
      </w:r>
      <w:r w:rsidR="006403B3" w:rsidRPr="00DB466E">
        <w:rPr>
          <w:rFonts w:asciiTheme="minorHAnsi" w:hAnsiTheme="minorHAnsi"/>
          <w:sz w:val="22"/>
          <w:szCs w:val="22"/>
          <w:lang w:val="en-IE"/>
        </w:rPr>
        <w:t xml:space="preserve">a chuireann go mór le saibhreas comhdhéanamh na scoileanna. </w:t>
      </w:r>
    </w:p>
    <w:p w:rsidR="00515881" w:rsidRPr="00DB466E" w:rsidRDefault="00515881" w:rsidP="00775347">
      <w:pPr>
        <w:spacing w:line="360" w:lineRule="auto"/>
        <w:rPr>
          <w:rFonts w:asciiTheme="minorHAnsi" w:hAnsiTheme="minorHAnsi"/>
          <w:sz w:val="22"/>
          <w:szCs w:val="22"/>
          <w:lang w:val="en-IE"/>
        </w:rPr>
      </w:pPr>
    </w:p>
    <w:p w:rsidR="006403B3" w:rsidRPr="00DB466E" w:rsidRDefault="006403B3" w:rsidP="00775347">
      <w:pPr>
        <w:spacing w:line="360" w:lineRule="auto"/>
        <w:rPr>
          <w:rFonts w:asciiTheme="minorHAnsi" w:hAnsiTheme="minorHAnsi"/>
          <w:sz w:val="22"/>
          <w:szCs w:val="22"/>
          <w:lang w:val="en-IE"/>
        </w:rPr>
      </w:pPr>
      <w:r w:rsidRPr="00DB466E">
        <w:rPr>
          <w:rFonts w:asciiTheme="minorHAnsi" w:hAnsiTheme="minorHAnsi"/>
          <w:sz w:val="22"/>
          <w:szCs w:val="22"/>
          <w:lang w:val="en-IE"/>
        </w:rPr>
        <w:t xml:space="preserve">Leis an spéis </w:t>
      </w:r>
      <w:r w:rsidR="00DB466E" w:rsidRPr="00DB466E">
        <w:rPr>
          <w:rFonts w:asciiTheme="minorHAnsi" w:hAnsiTheme="minorHAnsi"/>
          <w:sz w:val="22"/>
          <w:szCs w:val="22"/>
          <w:lang w:val="en-IE"/>
        </w:rPr>
        <w:t>orgánach</w:t>
      </w:r>
      <w:r w:rsidRPr="00DB466E">
        <w:rPr>
          <w:rFonts w:asciiTheme="minorHAnsi" w:hAnsiTheme="minorHAnsi"/>
          <w:sz w:val="22"/>
          <w:szCs w:val="22"/>
          <w:lang w:val="en-IE"/>
        </w:rPr>
        <w:t xml:space="preserve"> atá san earnáil, mar aon leis an soláthar a cheadaítear ag leibhéal na Roinne do scoileanna nua, tá éileamh ar na scoileanna lán-Ghaeilge lasmuigh den Ghaeltacht ag méadú go suntasach agus go comhleanúnach le blianta fada. Fáiltímid go mór roimh an éilimh seo, ach ní gan dúshláin atá sé nuair nach féidir leis an solátha</w:t>
      </w:r>
      <w:r w:rsidR="00B61E77" w:rsidRPr="00DB466E">
        <w:rPr>
          <w:rFonts w:asciiTheme="minorHAnsi" w:hAnsiTheme="minorHAnsi"/>
          <w:sz w:val="22"/>
          <w:szCs w:val="22"/>
          <w:lang w:val="en-IE"/>
        </w:rPr>
        <w:t>r reatha freastal ar an éileamh;</w:t>
      </w:r>
      <w:r w:rsidRPr="00DB466E">
        <w:rPr>
          <w:rFonts w:asciiTheme="minorHAnsi" w:hAnsiTheme="minorHAnsi"/>
          <w:sz w:val="22"/>
          <w:szCs w:val="22"/>
          <w:lang w:val="en-IE"/>
        </w:rPr>
        <w:t xml:space="preserve"> nuair atá oideachas trí mheán na Gaeilge á cheilt ar thuismitheoirí arb é a mhian é dá bpáistí</w:t>
      </w:r>
      <w:r w:rsidR="00B61E77" w:rsidRPr="00DB466E">
        <w:rPr>
          <w:rFonts w:asciiTheme="minorHAnsi" w:hAnsiTheme="minorHAnsi"/>
          <w:sz w:val="22"/>
          <w:szCs w:val="22"/>
          <w:lang w:val="en-IE"/>
        </w:rPr>
        <w:t>;</w:t>
      </w:r>
      <w:r w:rsidRPr="00DB466E">
        <w:rPr>
          <w:rFonts w:asciiTheme="minorHAnsi" w:hAnsiTheme="minorHAnsi"/>
          <w:sz w:val="22"/>
          <w:szCs w:val="22"/>
          <w:lang w:val="en-IE"/>
        </w:rPr>
        <w:t xml:space="preserve"> </w:t>
      </w:r>
      <w:r w:rsidR="00B61E77" w:rsidRPr="00DB466E">
        <w:rPr>
          <w:rFonts w:asciiTheme="minorHAnsi" w:hAnsiTheme="minorHAnsi"/>
          <w:sz w:val="22"/>
          <w:szCs w:val="22"/>
          <w:lang w:val="en-IE"/>
        </w:rPr>
        <w:t xml:space="preserve">nuair nach féidir le páiste a </w:t>
      </w:r>
      <w:r w:rsidR="007D3636">
        <w:rPr>
          <w:rFonts w:asciiTheme="minorHAnsi" w:hAnsiTheme="minorHAnsi"/>
          <w:sz w:val="22"/>
          <w:szCs w:val="22"/>
          <w:lang w:val="en-IE"/>
        </w:rPr>
        <w:t xml:space="preserve">fhreastalaíonn ar naíonra áit a fháil i mbunscoil lán-Ghaeilge agus nuair nach féidir le páiste a </w:t>
      </w:r>
      <w:r w:rsidR="00DB466E" w:rsidRPr="00DB466E">
        <w:rPr>
          <w:rFonts w:asciiTheme="minorHAnsi" w:hAnsiTheme="minorHAnsi"/>
          <w:sz w:val="22"/>
          <w:szCs w:val="22"/>
          <w:lang w:val="en-IE"/>
        </w:rPr>
        <w:t>fhaigheann</w:t>
      </w:r>
      <w:r w:rsidR="00B61E77" w:rsidRPr="00DB466E">
        <w:rPr>
          <w:rFonts w:asciiTheme="minorHAnsi" w:hAnsiTheme="minorHAnsi"/>
          <w:sz w:val="22"/>
          <w:szCs w:val="22"/>
          <w:lang w:val="en-IE"/>
        </w:rPr>
        <w:t xml:space="preserve"> a chuid oideachais trí Ghaeilge sa bhunscoil in ann leanúint leis an oideachas lán-Ghaeilge ag an iarbhunleibhéal toisc nach ann don rogha; </w:t>
      </w:r>
      <w:r w:rsidRPr="00DB466E">
        <w:rPr>
          <w:rFonts w:asciiTheme="minorHAnsi" w:hAnsiTheme="minorHAnsi"/>
          <w:sz w:val="22"/>
          <w:szCs w:val="22"/>
          <w:lang w:val="en-IE"/>
        </w:rPr>
        <w:t>nuair nach bhfuil an córas in ann freastal go cuí ar pháistí</w:t>
      </w:r>
      <w:r w:rsidR="00B61E77" w:rsidRPr="00DB466E">
        <w:rPr>
          <w:rFonts w:asciiTheme="minorHAnsi" w:hAnsiTheme="minorHAnsi"/>
          <w:sz w:val="22"/>
          <w:szCs w:val="22"/>
          <w:lang w:val="en-IE"/>
        </w:rPr>
        <w:t xml:space="preserve"> le RSO ina dteanga dhúchas féin;</w:t>
      </w:r>
      <w:r w:rsidRPr="00DB466E">
        <w:rPr>
          <w:rFonts w:asciiTheme="minorHAnsi" w:hAnsiTheme="minorHAnsi"/>
          <w:sz w:val="22"/>
          <w:szCs w:val="22"/>
          <w:lang w:val="en-IE"/>
        </w:rPr>
        <w:t xml:space="preserve"> nuair nach bhfuil scoileanna in ann múinteoirí a earcú leis an gcumas agus an tuiscint chuí atá riachtanach le múineadh i </w:t>
      </w:r>
      <w:r w:rsidR="00B61E77" w:rsidRPr="00DB466E">
        <w:rPr>
          <w:rFonts w:asciiTheme="minorHAnsi" w:hAnsiTheme="minorHAnsi"/>
          <w:sz w:val="22"/>
          <w:szCs w:val="22"/>
          <w:lang w:val="en-IE"/>
        </w:rPr>
        <w:t>scoil lán-Ghaeilge agus</w:t>
      </w:r>
      <w:r w:rsidRPr="00DB466E">
        <w:rPr>
          <w:rFonts w:asciiTheme="minorHAnsi" w:hAnsiTheme="minorHAnsi"/>
          <w:sz w:val="22"/>
          <w:szCs w:val="22"/>
          <w:lang w:val="en-IE"/>
        </w:rPr>
        <w:t xml:space="preserve"> nuair nach bhfuil ábhair á gcur ar fáil ag leibhéal na meánscoile de bharr nach ann do mhúinteoirí leis an </w:t>
      </w:r>
      <w:r w:rsidR="007D3636">
        <w:rPr>
          <w:rFonts w:asciiTheme="minorHAnsi" w:hAnsiTheme="minorHAnsi"/>
          <w:sz w:val="22"/>
          <w:szCs w:val="22"/>
          <w:lang w:val="en-IE"/>
        </w:rPr>
        <w:t>m</w:t>
      </w:r>
      <w:r w:rsidRPr="00DB466E">
        <w:rPr>
          <w:rFonts w:asciiTheme="minorHAnsi" w:hAnsiTheme="minorHAnsi"/>
          <w:sz w:val="22"/>
          <w:szCs w:val="22"/>
          <w:lang w:val="en-IE"/>
        </w:rPr>
        <w:t>bunchumas sa Ghaeilge móide an chái</w:t>
      </w:r>
      <w:r w:rsidR="00B61E77" w:rsidRPr="00DB466E">
        <w:rPr>
          <w:rFonts w:asciiTheme="minorHAnsi" w:hAnsiTheme="minorHAnsi"/>
          <w:sz w:val="22"/>
          <w:szCs w:val="22"/>
          <w:lang w:val="en-IE"/>
        </w:rPr>
        <w:t xml:space="preserve">líocht chuí san ábhar teagaisc. </w:t>
      </w:r>
    </w:p>
    <w:p w:rsidR="006403B3" w:rsidRPr="00DB466E" w:rsidRDefault="006403B3" w:rsidP="00775347">
      <w:pPr>
        <w:spacing w:line="360" w:lineRule="auto"/>
        <w:rPr>
          <w:rFonts w:asciiTheme="minorHAnsi" w:hAnsiTheme="minorHAnsi"/>
          <w:sz w:val="22"/>
          <w:szCs w:val="22"/>
          <w:lang w:val="en-IE"/>
        </w:rPr>
      </w:pPr>
    </w:p>
    <w:p w:rsidR="00D750DA" w:rsidRPr="00DB466E" w:rsidRDefault="00B61E77" w:rsidP="00775347">
      <w:pPr>
        <w:spacing w:line="360" w:lineRule="auto"/>
        <w:rPr>
          <w:rFonts w:asciiTheme="minorHAnsi" w:hAnsiTheme="minorHAnsi"/>
          <w:sz w:val="22"/>
          <w:szCs w:val="22"/>
          <w:lang w:val="en-IE"/>
        </w:rPr>
      </w:pPr>
      <w:r w:rsidRPr="00DB466E">
        <w:rPr>
          <w:rFonts w:asciiTheme="minorHAnsi" w:hAnsiTheme="minorHAnsi"/>
          <w:sz w:val="22"/>
          <w:szCs w:val="22"/>
          <w:lang w:val="en-IE"/>
        </w:rPr>
        <w:t xml:space="preserve">Is iad sin </w:t>
      </w:r>
      <w:r w:rsidR="00D750DA" w:rsidRPr="00DB466E">
        <w:rPr>
          <w:rFonts w:asciiTheme="minorHAnsi" w:hAnsiTheme="minorHAnsi"/>
          <w:sz w:val="22"/>
          <w:szCs w:val="22"/>
          <w:lang w:val="en-IE"/>
        </w:rPr>
        <w:t>na saincheisteanna is mó imní don earnáil agus i me</w:t>
      </w:r>
      <w:r w:rsidRPr="00DB466E">
        <w:rPr>
          <w:rFonts w:asciiTheme="minorHAnsi" w:hAnsiTheme="minorHAnsi"/>
          <w:sz w:val="22"/>
          <w:szCs w:val="22"/>
          <w:lang w:val="en-IE"/>
        </w:rPr>
        <w:t xml:space="preserve">asc geallsealbhóirí na hearnála na linne seo. </w:t>
      </w:r>
      <w:r w:rsidR="00D750DA" w:rsidRPr="00DB466E">
        <w:rPr>
          <w:rFonts w:asciiTheme="minorHAnsi" w:hAnsiTheme="minorHAnsi"/>
          <w:sz w:val="22"/>
          <w:szCs w:val="22"/>
          <w:lang w:val="en-IE"/>
        </w:rPr>
        <w:t xml:space="preserve"> </w:t>
      </w:r>
      <w:r w:rsidR="004841F9" w:rsidRPr="00DB466E">
        <w:rPr>
          <w:rFonts w:asciiTheme="minorHAnsi" w:hAnsiTheme="minorHAnsi"/>
          <w:sz w:val="22"/>
          <w:szCs w:val="22"/>
          <w:lang w:val="en-IE"/>
        </w:rPr>
        <w:t xml:space="preserve">Is mian liom dul isteach níos doimhne anois i roinnt acu. </w:t>
      </w:r>
    </w:p>
    <w:p w:rsidR="00D750DA" w:rsidRPr="00DB466E" w:rsidRDefault="00D750DA" w:rsidP="00775347">
      <w:pPr>
        <w:spacing w:line="360" w:lineRule="auto"/>
        <w:rPr>
          <w:rFonts w:asciiTheme="minorHAnsi" w:hAnsiTheme="minorHAnsi"/>
          <w:sz w:val="22"/>
          <w:szCs w:val="22"/>
          <w:lang w:val="en-IE"/>
        </w:rPr>
      </w:pPr>
    </w:p>
    <w:p w:rsidR="002A60A8" w:rsidRPr="00DB466E" w:rsidRDefault="002A60A8" w:rsidP="00775347">
      <w:pPr>
        <w:pStyle w:val="NoSpacing"/>
        <w:spacing w:line="360" w:lineRule="auto"/>
        <w:jc w:val="both"/>
        <w:rPr>
          <w:rFonts w:asciiTheme="minorHAnsi" w:hAnsiTheme="minorHAnsi"/>
          <w:b/>
        </w:rPr>
      </w:pPr>
      <w:r w:rsidRPr="00DB466E">
        <w:rPr>
          <w:rFonts w:asciiTheme="minorHAnsi" w:hAnsiTheme="minorHAnsi"/>
          <w:b/>
        </w:rPr>
        <w:t>Bunú Scoileanna</w:t>
      </w:r>
    </w:p>
    <w:p w:rsidR="002A60A8" w:rsidRPr="00DB466E" w:rsidRDefault="002A60A8" w:rsidP="00775347">
      <w:pPr>
        <w:pStyle w:val="NoSpacing"/>
        <w:spacing w:line="360" w:lineRule="auto"/>
        <w:jc w:val="both"/>
        <w:rPr>
          <w:rFonts w:asciiTheme="minorHAnsi" w:hAnsiTheme="minorHAnsi"/>
        </w:rPr>
      </w:pPr>
    </w:p>
    <w:p w:rsidR="002A60A8" w:rsidRPr="00DB466E" w:rsidRDefault="002A60A8" w:rsidP="00775347">
      <w:pPr>
        <w:pStyle w:val="NoSpacing"/>
        <w:spacing w:line="360" w:lineRule="auto"/>
        <w:jc w:val="both"/>
        <w:rPr>
          <w:rFonts w:asciiTheme="minorHAnsi" w:hAnsiTheme="minorHAnsi"/>
        </w:rPr>
      </w:pPr>
      <w:r w:rsidRPr="00DB466E">
        <w:rPr>
          <w:rFonts w:asciiTheme="minorHAnsi" w:hAnsiTheme="minorHAnsi"/>
        </w:rPr>
        <w:t xml:space="preserve">Bíonn plé rialta agus dea-chomhoibriú idir Gaelscoileanna Teo. agus an Roinn Oideachais agus Scileanna maidir le soláthar agus éileamh ar oideachas lán-Ghaeilge. Ó </w:t>
      </w:r>
      <w:r w:rsidR="00DB466E" w:rsidRPr="00DB466E">
        <w:rPr>
          <w:rFonts w:asciiTheme="minorHAnsi" w:hAnsiTheme="minorHAnsi"/>
        </w:rPr>
        <w:t>athraíodh</w:t>
      </w:r>
      <w:r w:rsidRPr="00DB466E">
        <w:rPr>
          <w:rFonts w:asciiTheme="minorHAnsi" w:hAnsiTheme="minorHAnsi"/>
        </w:rPr>
        <w:t xml:space="preserve"> an cur chuige bunaithe scoile sa bhliain </w:t>
      </w:r>
      <w:r w:rsidR="00030F91">
        <w:rPr>
          <w:rFonts w:asciiTheme="minorHAnsi" w:hAnsiTheme="minorHAnsi"/>
        </w:rPr>
        <w:t>2011,</w:t>
      </w:r>
      <w:r w:rsidRPr="00DB466E">
        <w:rPr>
          <w:rFonts w:asciiTheme="minorHAnsi" w:hAnsiTheme="minorHAnsi"/>
        </w:rPr>
        <w:t xml:space="preserve"> is tríd córas mear na Roinne a aithnítear na ceantair don soláthar nua ag an mbunleibhéal agus ag an iarbhunleibhéal. Fágann sé seo go bhfuil go leor ceantair ann nach bhfuil soláthar lán-Ghaeilge iontu</w:t>
      </w:r>
      <w:r w:rsidR="007D3636">
        <w:rPr>
          <w:rFonts w:asciiTheme="minorHAnsi" w:hAnsiTheme="minorHAnsi"/>
        </w:rPr>
        <w:t>, nó nach bhfuil na scoileanna lán-Ghaeilge iontu in ann freastal ar an éileamh</w:t>
      </w:r>
      <w:r w:rsidRPr="00DB466E">
        <w:rPr>
          <w:rFonts w:asciiTheme="minorHAnsi" w:hAnsiTheme="minorHAnsi"/>
        </w:rPr>
        <w:t xml:space="preserve">. Tá céatadán an-ard de scoileanna lán-Ghaeilge (43% </w:t>
      </w:r>
      <w:r w:rsidR="007D3636">
        <w:rPr>
          <w:rFonts w:asciiTheme="minorHAnsi" w:hAnsiTheme="minorHAnsi"/>
        </w:rPr>
        <w:t>ag an mb</w:t>
      </w:r>
      <w:r w:rsidRPr="00DB466E">
        <w:rPr>
          <w:rFonts w:asciiTheme="minorHAnsi" w:hAnsiTheme="minorHAnsi"/>
        </w:rPr>
        <w:t xml:space="preserve">unleibhéal agus 25% </w:t>
      </w:r>
      <w:r w:rsidR="007D3636">
        <w:rPr>
          <w:rFonts w:asciiTheme="minorHAnsi" w:hAnsiTheme="minorHAnsi"/>
        </w:rPr>
        <w:t>ag an i</w:t>
      </w:r>
      <w:r w:rsidRPr="00DB466E">
        <w:rPr>
          <w:rFonts w:asciiTheme="minorHAnsi" w:hAnsiTheme="minorHAnsi"/>
        </w:rPr>
        <w:t xml:space="preserve">arbhunleibhéal) nach bhfuil in ann freastal ar an éileamh. Sa chás gur mó an t-éileamh ná an soláthar, níl aon rogha ag scoileanna </w:t>
      </w:r>
      <w:r w:rsidR="00342A45">
        <w:rPr>
          <w:rFonts w:asciiTheme="minorHAnsi" w:hAnsiTheme="minorHAnsi"/>
        </w:rPr>
        <w:t xml:space="preserve">ach </w:t>
      </w:r>
      <w:r w:rsidRPr="00DB466E">
        <w:rPr>
          <w:rFonts w:asciiTheme="minorHAnsi" w:hAnsiTheme="minorHAnsi"/>
        </w:rPr>
        <w:t>critéir iontrála a shainiú.</w:t>
      </w:r>
      <w:r w:rsidR="00342A45">
        <w:rPr>
          <w:rFonts w:asciiTheme="minorHAnsi" w:hAnsiTheme="minorHAnsi"/>
        </w:rPr>
        <w:t xml:space="preserve"> </w:t>
      </w:r>
      <w:r w:rsidR="00ED0D5C">
        <w:rPr>
          <w:rFonts w:asciiTheme="minorHAnsi" w:hAnsiTheme="minorHAnsi"/>
        </w:rPr>
        <w:t>T</w:t>
      </w:r>
      <w:r w:rsidR="00342A45">
        <w:rPr>
          <w:rFonts w:asciiTheme="minorHAnsi" w:hAnsiTheme="minorHAnsi"/>
        </w:rPr>
        <w:t>ugann roinnt scoileanna</w:t>
      </w:r>
      <w:r w:rsidRPr="00DB466E">
        <w:rPr>
          <w:rFonts w:asciiTheme="minorHAnsi" w:hAnsiTheme="minorHAnsi"/>
        </w:rPr>
        <w:t xml:space="preserve"> </w:t>
      </w:r>
      <w:r w:rsidR="00ED0D5C">
        <w:rPr>
          <w:rFonts w:asciiTheme="minorHAnsi" w:hAnsiTheme="minorHAnsi"/>
        </w:rPr>
        <w:t xml:space="preserve">tús áite do </w:t>
      </w:r>
      <w:r w:rsidR="00342A45">
        <w:rPr>
          <w:rFonts w:asciiTheme="minorHAnsi" w:hAnsiTheme="minorHAnsi"/>
        </w:rPr>
        <w:t>p</w:t>
      </w:r>
      <w:r w:rsidR="00ED0D5C">
        <w:rPr>
          <w:rFonts w:asciiTheme="minorHAnsi" w:hAnsiTheme="minorHAnsi"/>
        </w:rPr>
        <w:t>h</w:t>
      </w:r>
      <w:r w:rsidR="00342A45">
        <w:rPr>
          <w:rFonts w:asciiTheme="minorHAnsi" w:hAnsiTheme="minorHAnsi"/>
        </w:rPr>
        <w:t xml:space="preserve">áistí atá </w:t>
      </w:r>
      <w:r w:rsidRPr="00DB466E">
        <w:rPr>
          <w:rFonts w:asciiTheme="minorHAnsi" w:hAnsiTheme="minorHAnsi"/>
        </w:rPr>
        <w:t xml:space="preserve">á dtógáil le Gaeilge agus </w:t>
      </w:r>
      <w:r w:rsidR="00ED0D5C">
        <w:rPr>
          <w:rFonts w:asciiTheme="minorHAnsi" w:hAnsiTheme="minorHAnsi"/>
        </w:rPr>
        <w:t xml:space="preserve">do </w:t>
      </w:r>
      <w:r w:rsidR="00342A45">
        <w:rPr>
          <w:rFonts w:asciiTheme="minorHAnsi" w:hAnsiTheme="minorHAnsi"/>
        </w:rPr>
        <w:t>t</w:t>
      </w:r>
      <w:r w:rsidR="00ED0D5C">
        <w:rPr>
          <w:rFonts w:asciiTheme="minorHAnsi" w:hAnsiTheme="minorHAnsi"/>
        </w:rPr>
        <w:t>h</w:t>
      </w:r>
      <w:r w:rsidR="00342A45">
        <w:rPr>
          <w:rFonts w:asciiTheme="minorHAnsi" w:hAnsiTheme="minorHAnsi"/>
        </w:rPr>
        <w:t xml:space="preserve">eaghlaigh </w:t>
      </w:r>
      <w:r w:rsidRPr="00DB466E">
        <w:rPr>
          <w:rFonts w:asciiTheme="minorHAnsi" w:hAnsiTheme="minorHAnsi"/>
        </w:rPr>
        <w:t xml:space="preserve">atá </w:t>
      </w:r>
      <w:r w:rsidR="00342A45">
        <w:rPr>
          <w:rFonts w:asciiTheme="minorHAnsi" w:hAnsiTheme="minorHAnsi"/>
        </w:rPr>
        <w:t>g</w:t>
      </w:r>
      <w:r w:rsidRPr="00DB466E">
        <w:rPr>
          <w:rFonts w:asciiTheme="minorHAnsi" w:hAnsiTheme="minorHAnsi"/>
        </w:rPr>
        <w:t xml:space="preserve">níomhach i gcur chun cinn na </w:t>
      </w:r>
      <w:r w:rsidR="00DB466E" w:rsidRPr="00DB466E">
        <w:rPr>
          <w:rFonts w:asciiTheme="minorHAnsi" w:hAnsiTheme="minorHAnsi"/>
        </w:rPr>
        <w:t>teanga</w:t>
      </w:r>
      <w:r w:rsidRPr="00DB466E">
        <w:rPr>
          <w:rFonts w:asciiTheme="minorHAnsi" w:hAnsiTheme="minorHAnsi"/>
        </w:rPr>
        <w:t>. Tá an cur chuige seo riachtanach chun críche cosaint sainmheon teanga na scoile</w:t>
      </w:r>
      <w:r w:rsidR="007D3636">
        <w:rPr>
          <w:rFonts w:asciiTheme="minorHAnsi" w:hAnsiTheme="minorHAnsi"/>
        </w:rPr>
        <w:t xml:space="preserve"> agus cearta teanga na bpáistí</w:t>
      </w:r>
      <w:r w:rsidRPr="00DB466E">
        <w:rPr>
          <w:rFonts w:asciiTheme="minorHAnsi" w:hAnsiTheme="minorHAnsi"/>
        </w:rPr>
        <w:t xml:space="preserve">. Nuair atá ró-éileamh, bíonn díomá orthu siúd nach bhfuil rochtain acu ar an gcóras, agus is minic go n-eascraíonn </w:t>
      </w:r>
      <w:r w:rsidR="00DB466E" w:rsidRPr="00DB466E">
        <w:rPr>
          <w:rFonts w:asciiTheme="minorHAnsi" w:hAnsiTheme="minorHAnsi"/>
        </w:rPr>
        <w:t>líomhaintí</w:t>
      </w:r>
      <w:r w:rsidRPr="00DB466E">
        <w:rPr>
          <w:rFonts w:asciiTheme="minorHAnsi" w:hAnsiTheme="minorHAnsi"/>
        </w:rPr>
        <w:t xml:space="preserve"> gan bhunús uaidh sin gur scoileanna eisiacha iad. </w:t>
      </w:r>
      <w:r w:rsidR="00BE15E2" w:rsidRPr="00DB466E">
        <w:rPr>
          <w:rFonts w:asciiTheme="minorHAnsi" w:hAnsiTheme="minorHAnsi"/>
        </w:rPr>
        <w:t xml:space="preserve">In áit aghaidh a thabhairt ar bhunús na faidhbe – sé sin, nach bhfuil soláthar leordhóthanach ann, sínítear méar cáinteach i dtreo na scoileanna iad féin, atá ag </w:t>
      </w:r>
      <w:r w:rsidR="00DB466E" w:rsidRPr="00DB466E">
        <w:rPr>
          <w:rFonts w:asciiTheme="minorHAnsi" w:hAnsiTheme="minorHAnsi"/>
        </w:rPr>
        <w:t>streachailt</w:t>
      </w:r>
      <w:r w:rsidR="00BE15E2" w:rsidRPr="00DB466E">
        <w:rPr>
          <w:rFonts w:asciiTheme="minorHAnsi" w:hAnsiTheme="minorHAnsi"/>
        </w:rPr>
        <w:t xml:space="preserve"> le córas iontrála atá </w:t>
      </w:r>
      <w:r w:rsidR="00DB466E" w:rsidRPr="00DB466E">
        <w:rPr>
          <w:rFonts w:asciiTheme="minorHAnsi" w:hAnsiTheme="minorHAnsi"/>
        </w:rPr>
        <w:t>mí réadúil</w:t>
      </w:r>
      <w:r w:rsidR="00BE15E2" w:rsidRPr="00DB466E">
        <w:rPr>
          <w:rFonts w:asciiTheme="minorHAnsi" w:hAnsiTheme="minorHAnsi"/>
        </w:rPr>
        <w:t xml:space="preserve">. </w:t>
      </w:r>
      <w:r w:rsidRPr="00DB466E">
        <w:rPr>
          <w:rFonts w:asciiTheme="minorHAnsi" w:hAnsiTheme="minorHAnsi"/>
        </w:rPr>
        <w:t xml:space="preserve">  </w:t>
      </w:r>
    </w:p>
    <w:p w:rsidR="002A60A8" w:rsidRPr="00DB466E" w:rsidRDefault="002A60A8" w:rsidP="00775347">
      <w:pPr>
        <w:pStyle w:val="NoSpacing"/>
        <w:spacing w:line="360" w:lineRule="auto"/>
        <w:jc w:val="both"/>
        <w:rPr>
          <w:rFonts w:asciiTheme="minorHAnsi" w:hAnsiTheme="minorHAnsi"/>
        </w:rPr>
      </w:pPr>
    </w:p>
    <w:p w:rsidR="002A60A8" w:rsidRPr="00DB466E" w:rsidRDefault="00BE15E2" w:rsidP="00775347">
      <w:pPr>
        <w:pStyle w:val="NoSpacing"/>
        <w:spacing w:line="360" w:lineRule="auto"/>
        <w:jc w:val="both"/>
        <w:rPr>
          <w:rFonts w:asciiTheme="minorHAnsi" w:hAnsiTheme="minorHAnsi"/>
        </w:rPr>
      </w:pPr>
      <w:r w:rsidRPr="00DB466E">
        <w:rPr>
          <w:rFonts w:asciiTheme="minorHAnsi" w:hAnsiTheme="minorHAnsi"/>
        </w:rPr>
        <w:t>Déanann Gaelscoileanna Teo. stocaireacht go leanúnach ar</w:t>
      </w:r>
      <w:r w:rsidR="002A60A8" w:rsidRPr="00DB466E">
        <w:rPr>
          <w:rFonts w:asciiTheme="minorHAnsi" w:hAnsiTheme="minorHAnsi"/>
        </w:rPr>
        <w:t xml:space="preserve"> an Roinn </w:t>
      </w:r>
      <w:r w:rsidRPr="00DB466E">
        <w:rPr>
          <w:rFonts w:asciiTheme="minorHAnsi" w:hAnsiTheme="minorHAnsi"/>
        </w:rPr>
        <w:t>thar ceann na bpobal éagsúla agus na dtuismitheoirí leis an iarratas</w:t>
      </w:r>
      <w:r w:rsidR="002A60A8" w:rsidRPr="00DB466E">
        <w:rPr>
          <w:rFonts w:asciiTheme="minorHAnsi" w:hAnsiTheme="minorHAnsi"/>
        </w:rPr>
        <w:t xml:space="preserve"> go ndéanfar soláthar cuí don oideachas lán-Ghaeilge agus go mbeidh éileamh air aitheanta mar chritéar lárnach ag an Roinn do bhunú scoileanna nua sa todhchaí ag an mbunleibhéal agus ag an iar</w:t>
      </w:r>
      <w:del w:id="1" w:author="cspainneach" w:date="2015-03-19T15:23:00Z">
        <w:r w:rsidR="002A60A8" w:rsidRPr="00DB466E" w:rsidDel="00A05859">
          <w:rPr>
            <w:rFonts w:asciiTheme="minorHAnsi" w:hAnsiTheme="minorHAnsi"/>
          </w:rPr>
          <w:delText>-</w:delText>
        </w:r>
      </w:del>
      <w:r w:rsidR="002A60A8" w:rsidRPr="00DB466E">
        <w:rPr>
          <w:rFonts w:asciiTheme="minorHAnsi" w:hAnsiTheme="minorHAnsi"/>
        </w:rPr>
        <w:t>bhunleibhéal. </w:t>
      </w:r>
    </w:p>
    <w:p w:rsidR="00BE15E2" w:rsidRPr="00DB466E" w:rsidRDefault="00BE15E2" w:rsidP="00775347">
      <w:pPr>
        <w:pStyle w:val="NoSpacing"/>
        <w:spacing w:line="360" w:lineRule="auto"/>
        <w:jc w:val="both"/>
        <w:rPr>
          <w:rFonts w:asciiTheme="minorHAnsi" w:hAnsiTheme="minorHAnsi"/>
        </w:rPr>
      </w:pPr>
    </w:p>
    <w:p w:rsidR="00BE15E2" w:rsidRPr="00DB466E" w:rsidRDefault="00ED0D5C" w:rsidP="00775347">
      <w:pPr>
        <w:pStyle w:val="NoSpacing"/>
        <w:spacing w:line="360" w:lineRule="auto"/>
        <w:jc w:val="both"/>
        <w:rPr>
          <w:rFonts w:asciiTheme="minorHAnsi" w:hAnsiTheme="minorHAnsi"/>
        </w:rPr>
      </w:pPr>
      <w:r>
        <w:rPr>
          <w:rFonts w:asciiTheme="minorHAnsi" w:hAnsiTheme="minorHAnsi"/>
        </w:rPr>
        <w:t xml:space="preserve">Forbairt eile atá luaite ag an </w:t>
      </w:r>
      <w:r w:rsidR="00BE15E2" w:rsidRPr="00DB466E">
        <w:rPr>
          <w:rFonts w:asciiTheme="minorHAnsi" w:hAnsiTheme="minorHAnsi"/>
        </w:rPr>
        <w:t>Roinn mar thionscnamh sábhála airgid ná go</w:t>
      </w:r>
      <w:r>
        <w:rPr>
          <w:rFonts w:asciiTheme="minorHAnsi" w:hAnsiTheme="minorHAnsi"/>
        </w:rPr>
        <w:t xml:space="preserve"> bhféadfadh go </w:t>
      </w:r>
      <w:r w:rsidR="00BE15E2" w:rsidRPr="00DB466E">
        <w:rPr>
          <w:rFonts w:asciiTheme="minorHAnsi" w:hAnsiTheme="minorHAnsi"/>
        </w:rPr>
        <w:t>mbe</w:t>
      </w:r>
      <w:r>
        <w:rPr>
          <w:rFonts w:asciiTheme="minorHAnsi" w:hAnsiTheme="minorHAnsi"/>
        </w:rPr>
        <w:t>a</w:t>
      </w:r>
      <w:r w:rsidR="00BE15E2" w:rsidRPr="00DB466E">
        <w:rPr>
          <w:rFonts w:asciiTheme="minorHAnsi" w:hAnsiTheme="minorHAnsi"/>
        </w:rPr>
        <w:t xml:space="preserve">dh íosmhéid </w:t>
      </w:r>
      <w:r w:rsidR="00C2312A">
        <w:rPr>
          <w:rFonts w:asciiTheme="minorHAnsi" w:hAnsiTheme="minorHAnsi"/>
        </w:rPr>
        <w:t>sraitheanna</w:t>
      </w:r>
      <w:r w:rsidR="00BE15E2" w:rsidRPr="00DB466E">
        <w:rPr>
          <w:rFonts w:asciiTheme="minorHAnsi" w:hAnsiTheme="minorHAnsi"/>
        </w:rPr>
        <w:t xml:space="preserve"> ag teastáil le scoil a bhunú, </w:t>
      </w:r>
      <w:r w:rsidR="00A05859">
        <w:rPr>
          <w:rFonts w:asciiTheme="minorHAnsi" w:hAnsiTheme="minorHAnsi"/>
        </w:rPr>
        <w:t>scoil lán-Ghaeilge</w:t>
      </w:r>
      <w:r w:rsidR="00A05859" w:rsidRPr="00DB466E">
        <w:rPr>
          <w:rFonts w:asciiTheme="minorHAnsi" w:hAnsiTheme="minorHAnsi"/>
        </w:rPr>
        <w:t xml:space="preserve"> </w:t>
      </w:r>
      <w:r w:rsidR="00BE15E2" w:rsidRPr="00DB466E">
        <w:rPr>
          <w:rFonts w:asciiTheme="minorHAnsi" w:hAnsiTheme="minorHAnsi"/>
        </w:rPr>
        <w:t>san áireamh</w:t>
      </w:r>
      <w:r>
        <w:rPr>
          <w:rFonts w:asciiTheme="minorHAnsi" w:hAnsiTheme="minorHAnsi"/>
        </w:rPr>
        <w:t>, sé sin 3 shraith de naíonáin bheaga ag tosú amach</w:t>
      </w:r>
      <w:r w:rsidR="00BE15E2" w:rsidRPr="00DB466E">
        <w:rPr>
          <w:rFonts w:asciiTheme="minorHAnsi" w:hAnsiTheme="minorHAnsi"/>
        </w:rPr>
        <w:t xml:space="preserve">. D’fhéadfadh impleachtaí a bheith ann do shainmheon teanga na scoile, agus gnóthachtáil na bpáistí dá réir, agus iarraimid ar an Roinn bunús eolaíoch agus fianaise a bheith </w:t>
      </w:r>
      <w:r w:rsidR="006F5579" w:rsidRPr="00DB466E">
        <w:rPr>
          <w:rFonts w:asciiTheme="minorHAnsi" w:hAnsiTheme="minorHAnsi"/>
        </w:rPr>
        <w:t xml:space="preserve">mar chritéir i ngach ceapadh beartais. </w:t>
      </w:r>
      <w:r w:rsidR="00C2312A">
        <w:rPr>
          <w:rFonts w:asciiTheme="minorHAnsi" w:hAnsiTheme="minorHAnsi"/>
        </w:rPr>
        <w:t xml:space="preserve">Tá sé i gceist ag Gaelscoileanna Teo. tabhairt faoi thaighde ar na himpleachtaí </w:t>
      </w:r>
      <w:r w:rsidR="001164FA">
        <w:rPr>
          <w:rFonts w:asciiTheme="minorHAnsi" w:hAnsiTheme="minorHAnsi"/>
        </w:rPr>
        <w:t xml:space="preserve">a bhaineann le fás </w:t>
      </w:r>
      <w:r>
        <w:rPr>
          <w:rFonts w:asciiTheme="minorHAnsi" w:hAnsiTheme="minorHAnsi"/>
        </w:rPr>
        <w:t>ó dhá shraith go 3 shraith</w:t>
      </w:r>
      <w:r w:rsidR="001164FA">
        <w:rPr>
          <w:rFonts w:asciiTheme="minorHAnsi" w:hAnsiTheme="minorHAnsi"/>
        </w:rPr>
        <w:t xml:space="preserve"> ar cheist na teanga don scoil, agus don pháiste. </w:t>
      </w:r>
    </w:p>
    <w:p w:rsidR="002A60A8" w:rsidRPr="00DB466E" w:rsidRDefault="002A60A8" w:rsidP="00775347">
      <w:pPr>
        <w:pStyle w:val="NoSpacing"/>
        <w:spacing w:line="360" w:lineRule="auto"/>
        <w:jc w:val="both"/>
        <w:rPr>
          <w:rFonts w:asciiTheme="minorHAnsi" w:hAnsiTheme="minorHAnsi"/>
          <w:highlight w:val="yellow"/>
        </w:rPr>
      </w:pPr>
    </w:p>
    <w:p w:rsidR="006F5579" w:rsidRPr="00DB466E" w:rsidRDefault="002A60A8" w:rsidP="00775347">
      <w:pPr>
        <w:pStyle w:val="NoSpacing"/>
        <w:spacing w:line="360" w:lineRule="auto"/>
        <w:jc w:val="both"/>
        <w:rPr>
          <w:rFonts w:asciiTheme="minorHAnsi" w:hAnsiTheme="minorHAnsi"/>
        </w:rPr>
      </w:pPr>
      <w:r w:rsidRPr="00DB466E">
        <w:rPr>
          <w:rFonts w:asciiTheme="minorHAnsi" w:hAnsiTheme="minorHAnsi"/>
        </w:rPr>
        <w:t>I gcás solátha</w:t>
      </w:r>
      <w:r w:rsidR="00ED0D5C">
        <w:rPr>
          <w:rFonts w:asciiTheme="minorHAnsi" w:hAnsiTheme="minorHAnsi"/>
        </w:rPr>
        <w:t>i</w:t>
      </w:r>
      <w:r w:rsidRPr="00DB466E">
        <w:rPr>
          <w:rFonts w:asciiTheme="minorHAnsi" w:hAnsiTheme="minorHAnsi"/>
        </w:rPr>
        <w:t xml:space="preserve">r nua ag an iarbhunleibhéal, </w:t>
      </w:r>
      <w:r w:rsidR="00A05859" w:rsidRPr="00DB466E">
        <w:rPr>
          <w:rFonts w:asciiTheme="minorHAnsi" w:hAnsiTheme="minorHAnsi"/>
        </w:rPr>
        <w:t>déan</w:t>
      </w:r>
      <w:r w:rsidR="00A05859">
        <w:rPr>
          <w:rFonts w:asciiTheme="minorHAnsi" w:hAnsiTheme="minorHAnsi"/>
        </w:rPr>
        <w:t>ann an Roinn Oideachais agus Scileanna</w:t>
      </w:r>
      <w:r w:rsidR="00A05859" w:rsidRPr="00DB466E">
        <w:rPr>
          <w:rFonts w:asciiTheme="minorHAnsi" w:hAnsiTheme="minorHAnsi"/>
        </w:rPr>
        <w:t xml:space="preserve"> </w:t>
      </w:r>
      <w:r w:rsidRPr="00DB466E">
        <w:rPr>
          <w:rFonts w:asciiTheme="minorHAnsi" w:hAnsiTheme="minorHAnsi"/>
        </w:rPr>
        <w:t>sainmheon teanga na scoile a aithint roimh ré. Is é an critéar a úsáidtear le sainmheon teanga a aithint ag an iarbhunleibhéal ná líon na ndaltaí sna bunscoileanna lán-Ghaeilge sa cheantar ina bhfuil an soláthar nua le bunú. Tá dúshláin ag baint leis an bpróiseas seo</w:t>
      </w:r>
      <w:r w:rsidR="00ED0D5C">
        <w:rPr>
          <w:rFonts w:asciiTheme="minorHAnsi" w:hAnsiTheme="minorHAnsi"/>
        </w:rPr>
        <w:t>,</w:t>
      </w:r>
      <w:r w:rsidRPr="00DB466E">
        <w:rPr>
          <w:rFonts w:asciiTheme="minorHAnsi" w:hAnsiTheme="minorHAnsi"/>
        </w:rPr>
        <w:t xml:space="preserve"> </w:t>
      </w:r>
      <w:r w:rsidR="00ED0D5C" w:rsidRPr="00ED0D5C">
        <w:rPr>
          <w:rFonts w:asciiTheme="minorHAnsi" w:hAnsiTheme="minorHAnsi"/>
          <w:i/>
        </w:rPr>
        <w:t>inter alia,</w:t>
      </w:r>
      <w:r w:rsidR="00ED0D5C">
        <w:rPr>
          <w:rFonts w:asciiTheme="minorHAnsi" w:hAnsiTheme="minorHAnsi"/>
        </w:rPr>
        <w:t xml:space="preserve"> </w:t>
      </w:r>
      <w:r w:rsidRPr="00DB466E">
        <w:rPr>
          <w:rFonts w:asciiTheme="minorHAnsi" w:hAnsiTheme="minorHAnsi"/>
        </w:rPr>
        <w:t>n</w:t>
      </w:r>
      <w:r w:rsidR="00ED0D5C">
        <w:rPr>
          <w:rFonts w:asciiTheme="minorHAnsi" w:hAnsiTheme="minorHAnsi"/>
        </w:rPr>
        <w:t>ach</w:t>
      </w:r>
      <w:r w:rsidRPr="00DB466E">
        <w:rPr>
          <w:rFonts w:asciiTheme="minorHAnsi" w:hAnsiTheme="minorHAnsi"/>
        </w:rPr>
        <w:t xml:space="preserve"> </w:t>
      </w:r>
      <w:r w:rsidR="00ED0D5C">
        <w:rPr>
          <w:rFonts w:asciiTheme="minorHAnsi" w:hAnsiTheme="minorHAnsi"/>
        </w:rPr>
        <w:t>n-</w:t>
      </w:r>
      <w:r w:rsidRPr="00DB466E">
        <w:rPr>
          <w:rFonts w:asciiTheme="minorHAnsi" w:hAnsiTheme="minorHAnsi"/>
        </w:rPr>
        <w:t>aithníonn sé an t-éileamh ar iarbhunscolaíocht lán-Ghaeilge i measc daltaí i mbunscoileanna nach scoileanna lán-Ghaeilge iad</w:t>
      </w:r>
      <w:r w:rsidR="00ED0D5C">
        <w:rPr>
          <w:rFonts w:asciiTheme="minorHAnsi" w:hAnsiTheme="minorHAnsi"/>
        </w:rPr>
        <w:t xml:space="preserve">. </w:t>
      </w:r>
      <w:r w:rsidRPr="00DB466E">
        <w:rPr>
          <w:rFonts w:asciiTheme="minorHAnsi" w:hAnsiTheme="minorHAnsi"/>
        </w:rPr>
        <w:t xml:space="preserve"> Níl an Roinn</w:t>
      </w:r>
      <w:r w:rsidR="00A05859">
        <w:rPr>
          <w:rFonts w:asciiTheme="minorHAnsi" w:hAnsiTheme="minorHAnsi"/>
        </w:rPr>
        <w:t xml:space="preserve"> ag</w:t>
      </w:r>
      <w:r w:rsidRPr="00DB466E">
        <w:rPr>
          <w:rFonts w:asciiTheme="minorHAnsi" w:hAnsiTheme="minorHAnsi"/>
        </w:rPr>
        <w:t xml:space="preserve"> plé le haon cheantar ar leith ar bhonn aonair, ainneoin éileamh ar éagsúlacht an tsoláthair, seachas na ceantair atá aitheanta faoin bpróiseas de réir déimeagrafaice</w:t>
      </w:r>
      <w:r w:rsidR="0006306F">
        <w:rPr>
          <w:rFonts w:asciiTheme="minorHAnsi" w:hAnsiTheme="minorHAnsi"/>
        </w:rPr>
        <w:t xml:space="preserve">, rud a fhágann go bhfuil </w:t>
      </w:r>
      <w:r w:rsidR="0062642F">
        <w:rPr>
          <w:rFonts w:asciiTheme="minorHAnsi" w:hAnsiTheme="minorHAnsi"/>
        </w:rPr>
        <w:t>bearnaí suntasacha ann sa soláthar ag an iarbhunleibhé</w:t>
      </w:r>
      <w:r w:rsidR="00C2312A">
        <w:rPr>
          <w:rFonts w:asciiTheme="minorHAnsi" w:hAnsiTheme="minorHAnsi"/>
        </w:rPr>
        <w:t>a</w:t>
      </w:r>
      <w:r w:rsidR="0062642F">
        <w:rPr>
          <w:rFonts w:asciiTheme="minorHAnsi" w:hAnsiTheme="minorHAnsi"/>
        </w:rPr>
        <w:t>l</w:t>
      </w:r>
      <w:r w:rsidR="001164FA">
        <w:rPr>
          <w:rFonts w:asciiTheme="minorHAnsi" w:hAnsiTheme="minorHAnsi"/>
        </w:rPr>
        <w:t>. Fágann sé sin freisin nach ndéantar an t-aistriú a éascú ó bhunscoil go hiarbhunscoil lán-Ghaeilge, rud atá an-tábhachtach don leanúnachas oideachais agus teangeolaíoch an dalta.</w:t>
      </w:r>
    </w:p>
    <w:p w:rsidR="0062642F" w:rsidRDefault="0062642F" w:rsidP="00775347">
      <w:pPr>
        <w:pStyle w:val="NoSpacing"/>
        <w:spacing w:line="360" w:lineRule="auto"/>
        <w:jc w:val="both"/>
        <w:rPr>
          <w:rFonts w:asciiTheme="minorHAnsi" w:hAnsiTheme="minorHAnsi"/>
        </w:rPr>
      </w:pPr>
    </w:p>
    <w:p w:rsidR="0062642F" w:rsidRPr="00DB466E" w:rsidRDefault="0062642F" w:rsidP="00775347">
      <w:pPr>
        <w:pStyle w:val="NoSpacing"/>
        <w:spacing w:line="360" w:lineRule="auto"/>
        <w:jc w:val="both"/>
        <w:rPr>
          <w:rFonts w:asciiTheme="minorHAnsi" w:hAnsiTheme="minorHAnsi"/>
        </w:rPr>
      </w:pPr>
      <w:r w:rsidRPr="00DB466E">
        <w:rPr>
          <w:rFonts w:asciiTheme="minorHAnsi" w:hAnsiTheme="minorHAnsi"/>
        </w:rPr>
        <w:t>Tá an eagraíocht ag plé go leanúnach le</w:t>
      </w:r>
      <w:r>
        <w:rPr>
          <w:rFonts w:asciiTheme="minorHAnsi" w:hAnsiTheme="minorHAnsi"/>
        </w:rPr>
        <w:t xml:space="preserve"> pátrúin agus scoileanna</w:t>
      </w:r>
      <w:r w:rsidRPr="00DB466E">
        <w:rPr>
          <w:rFonts w:asciiTheme="minorHAnsi" w:hAnsiTheme="minorHAnsi"/>
        </w:rPr>
        <w:t xml:space="preserve"> maidir le buanú agus forbairt </w:t>
      </w:r>
      <w:r w:rsidRPr="00DB466E">
        <w:rPr>
          <w:rFonts w:asciiTheme="minorHAnsi" w:hAnsiTheme="minorHAnsi"/>
          <w:b/>
        </w:rPr>
        <w:t>na n-aonad</w:t>
      </w:r>
      <w:r w:rsidRPr="00DB466E">
        <w:rPr>
          <w:rFonts w:asciiTheme="minorHAnsi" w:hAnsiTheme="minorHAnsi"/>
        </w:rPr>
        <w:t xml:space="preserve"> agus ag plé leis an Roinn Oideachais </w:t>
      </w:r>
      <w:r>
        <w:rPr>
          <w:rFonts w:asciiTheme="minorHAnsi" w:hAnsiTheme="minorHAnsi"/>
        </w:rPr>
        <w:t>agus</w:t>
      </w:r>
      <w:r w:rsidRPr="00DB466E">
        <w:rPr>
          <w:rFonts w:asciiTheme="minorHAnsi" w:hAnsiTheme="minorHAnsi"/>
        </w:rPr>
        <w:t xml:space="preserve"> Scileanna maidir le tacaíochtaí cuí a chur ar fáil dóibh. Cé go n-aithníonn Gaelscoileanna Teo. tábhacht na nAonad mar mhúnla soláthair, ní cheart go mbreathnófaí ar aonad mar rogha sásúil ar oideachas lán-Ghaeilge gan gach féidearthacht agus tacaíocht a thabhairt do bhunú scoil neamhspleách. </w:t>
      </w:r>
      <w:r w:rsidR="001164FA">
        <w:rPr>
          <w:rFonts w:asciiTheme="minorHAnsi" w:hAnsiTheme="minorHAnsi"/>
        </w:rPr>
        <w:t xml:space="preserve">Tá sé fíor-thábhachtach go mbeadh an deis ag aonad fás ina scoil neamhspleách má tá an t-éileamh ann. </w:t>
      </w:r>
      <w:r w:rsidRPr="00A05859">
        <w:rPr>
          <w:rFonts w:asciiTheme="minorHAnsi" w:hAnsiTheme="minorHAnsi"/>
        </w:rPr>
        <w:t>Is cúis imní don eagra</w:t>
      </w:r>
      <w:r w:rsidR="001164FA">
        <w:rPr>
          <w:rFonts w:asciiTheme="minorHAnsi" w:hAnsiTheme="minorHAnsi"/>
        </w:rPr>
        <w:t>íocht agus do phobail na n-aona</w:t>
      </w:r>
      <w:r w:rsidRPr="00A05859">
        <w:rPr>
          <w:rFonts w:asciiTheme="minorHAnsi" w:hAnsiTheme="minorHAnsi"/>
        </w:rPr>
        <w:t>d nach bhfuil polasaí ag an Roinn Oideachais agus Scileanna maidir le bunú agus buanú aonaid lán-Ghaeilge agus nach bhfuil tacaíochtaí ar leith ar fáil ón Roinn dóibh. Cé go bhféadfadh aonad lán-Ghaeilge a bheith mar réiteach i gcás ceantair áirithe ar an mór fhadhb atá ann i dtaobh solátha</w:t>
      </w:r>
      <w:r w:rsidR="00C2312A">
        <w:rPr>
          <w:rFonts w:asciiTheme="minorHAnsi" w:hAnsiTheme="minorHAnsi"/>
        </w:rPr>
        <w:t>i</w:t>
      </w:r>
      <w:r w:rsidRPr="00A05859">
        <w:rPr>
          <w:rFonts w:asciiTheme="minorHAnsi" w:hAnsiTheme="minorHAnsi"/>
        </w:rPr>
        <w:t>r oideachas lán-Ghaeilge ag an iarbhunleibhé</w:t>
      </w:r>
      <w:r w:rsidR="00C2312A">
        <w:rPr>
          <w:rFonts w:asciiTheme="minorHAnsi" w:hAnsiTheme="minorHAnsi"/>
        </w:rPr>
        <w:t>a</w:t>
      </w:r>
      <w:r w:rsidRPr="00A05859">
        <w:rPr>
          <w:rFonts w:asciiTheme="minorHAnsi" w:hAnsiTheme="minorHAnsi"/>
        </w:rPr>
        <w:t>l, ní féidir é a mholadh in éagmais stádas a bheith aige mar mhúnla i gcóras na Roinne. Braitheann aonaid an iomarca ar d</w:t>
      </w:r>
      <w:r w:rsidR="00C2312A">
        <w:rPr>
          <w:rFonts w:asciiTheme="minorHAnsi" w:hAnsiTheme="minorHAnsi"/>
        </w:rPr>
        <w:t>h</w:t>
      </w:r>
      <w:r w:rsidRPr="00A05859">
        <w:rPr>
          <w:rFonts w:asciiTheme="minorHAnsi" w:hAnsiTheme="minorHAnsi"/>
        </w:rPr>
        <w:t xml:space="preserve">ea-mhéin, toilteanas agus acmhainneacht an phátrúin; </w:t>
      </w:r>
      <w:r w:rsidR="00C2312A">
        <w:rPr>
          <w:rFonts w:asciiTheme="minorHAnsi" w:hAnsiTheme="minorHAnsi"/>
        </w:rPr>
        <w:t xml:space="preserve">is féidir leis a bheith </w:t>
      </w:r>
      <w:r w:rsidRPr="00A05859">
        <w:rPr>
          <w:rFonts w:asciiTheme="minorHAnsi" w:hAnsiTheme="minorHAnsi"/>
        </w:rPr>
        <w:t>lochtach mar c</w:t>
      </w:r>
      <w:r w:rsidR="00C2312A">
        <w:rPr>
          <w:rFonts w:asciiTheme="minorHAnsi" w:hAnsiTheme="minorHAnsi"/>
        </w:rPr>
        <w:t>h</w:t>
      </w:r>
      <w:r w:rsidRPr="00A05859">
        <w:rPr>
          <w:rFonts w:asciiTheme="minorHAnsi" w:hAnsiTheme="minorHAnsi"/>
        </w:rPr>
        <w:t>ur chuige agus tá sé leochaileach mar mhúnla dá bharr.</w:t>
      </w:r>
    </w:p>
    <w:p w:rsidR="00D750DA" w:rsidRPr="00DB466E" w:rsidRDefault="00D750DA" w:rsidP="00775347">
      <w:pPr>
        <w:spacing w:line="360" w:lineRule="auto"/>
        <w:rPr>
          <w:rFonts w:asciiTheme="minorHAnsi" w:hAnsiTheme="minorHAnsi"/>
          <w:sz w:val="22"/>
          <w:szCs w:val="22"/>
          <w:lang w:val="en-IE"/>
        </w:rPr>
      </w:pPr>
    </w:p>
    <w:p w:rsidR="00C1516E" w:rsidRPr="00DB466E" w:rsidRDefault="00C1516E" w:rsidP="00775347">
      <w:pPr>
        <w:autoSpaceDE w:val="0"/>
        <w:autoSpaceDN w:val="0"/>
        <w:adjustRightInd w:val="0"/>
        <w:spacing w:line="360" w:lineRule="auto"/>
        <w:rPr>
          <w:rFonts w:asciiTheme="minorHAnsi" w:hAnsiTheme="minorHAnsi" w:cstheme="minorHAnsi"/>
          <w:b/>
          <w:sz w:val="22"/>
          <w:szCs w:val="22"/>
          <w:lang w:val="en-IE"/>
        </w:rPr>
      </w:pPr>
      <w:r w:rsidRPr="00DB466E">
        <w:rPr>
          <w:rFonts w:asciiTheme="minorHAnsi" w:hAnsiTheme="minorHAnsi" w:cstheme="minorHAnsi"/>
          <w:b/>
          <w:sz w:val="22"/>
          <w:szCs w:val="22"/>
          <w:lang w:val="en-IE"/>
        </w:rPr>
        <w:t xml:space="preserve">Rialachán ar Iontráil Scoileanna </w:t>
      </w:r>
    </w:p>
    <w:p w:rsidR="00C1516E" w:rsidRPr="00DB466E" w:rsidRDefault="00C1516E" w:rsidP="00775347">
      <w:pPr>
        <w:autoSpaceDE w:val="0"/>
        <w:autoSpaceDN w:val="0"/>
        <w:adjustRightInd w:val="0"/>
        <w:spacing w:line="360" w:lineRule="auto"/>
        <w:rPr>
          <w:rFonts w:asciiTheme="minorHAnsi" w:hAnsiTheme="minorHAnsi" w:cstheme="minorHAnsi"/>
          <w:b/>
          <w:sz w:val="22"/>
          <w:szCs w:val="22"/>
          <w:lang w:val="en-IE"/>
        </w:rPr>
      </w:pPr>
    </w:p>
    <w:p w:rsidR="00C1516E" w:rsidRDefault="00C1516E" w:rsidP="00775347">
      <w:pPr>
        <w:spacing w:line="360" w:lineRule="auto"/>
        <w:rPr>
          <w:rFonts w:asciiTheme="minorHAnsi" w:hAnsiTheme="minorHAnsi"/>
          <w:color w:val="000000"/>
          <w:sz w:val="22"/>
          <w:szCs w:val="22"/>
          <w:lang w:val="en-IE"/>
        </w:rPr>
      </w:pPr>
      <w:r w:rsidRPr="00DB466E">
        <w:rPr>
          <w:rFonts w:asciiTheme="minorHAnsi" w:hAnsiTheme="minorHAnsi"/>
          <w:sz w:val="22"/>
          <w:szCs w:val="22"/>
          <w:lang w:val="en-IE"/>
        </w:rPr>
        <w:t xml:space="preserve">Tuigtear dúinn go bhfuil an Bille </w:t>
      </w:r>
      <w:r w:rsidRPr="00DB466E">
        <w:rPr>
          <w:rFonts w:asciiTheme="minorHAnsi" w:hAnsiTheme="minorHAnsi"/>
          <w:bCs/>
          <w:sz w:val="22"/>
          <w:szCs w:val="22"/>
          <w:lang w:val="en-IE"/>
        </w:rPr>
        <w:t xml:space="preserve">Oideachais (Ligean Isteach ar Scoil), 2013 le foilsiú go luath. Ghlac Gaelscoileanna Teo. páirt </w:t>
      </w:r>
      <w:r w:rsidR="00DB466E" w:rsidRPr="00DB466E">
        <w:rPr>
          <w:rFonts w:asciiTheme="minorHAnsi" w:hAnsiTheme="minorHAnsi"/>
          <w:bCs/>
          <w:sz w:val="22"/>
          <w:szCs w:val="22"/>
          <w:lang w:val="en-IE"/>
        </w:rPr>
        <w:t>ghníomhach</w:t>
      </w:r>
      <w:r w:rsidRPr="00DB466E">
        <w:rPr>
          <w:rFonts w:asciiTheme="minorHAnsi" w:hAnsiTheme="minorHAnsi"/>
          <w:bCs/>
          <w:sz w:val="22"/>
          <w:szCs w:val="22"/>
          <w:lang w:val="en-IE"/>
        </w:rPr>
        <w:t xml:space="preserve"> sa chomhairliúchán ar an gceist agus táimid ag súil leis gur glacadh le  moltaí an Chomhchoiste seo, a léirigh tuiscint mhaith ar shainriachtanais </w:t>
      </w:r>
      <w:r w:rsidRPr="00DB466E">
        <w:rPr>
          <w:rFonts w:asciiTheme="minorHAnsi" w:hAnsiTheme="minorHAnsi"/>
          <w:color w:val="000000"/>
          <w:sz w:val="22"/>
          <w:szCs w:val="22"/>
          <w:lang w:val="en-IE"/>
        </w:rPr>
        <w:t xml:space="preserve">na scoileanna lán-Ghaeilge, agus is léir gur tugadh fíor-éisteacht dár n-ábhar imní mar a bhaineann le cosaint shainmheon teanga na scoileanna lán-Ghaeilge. Ag tógáil ar an riachtanas atá ann córas trédhearcach oscailte a bheith ann, aithníonn na moltaí gur fearr go bhfágfaí faoi údarás na scoileanna lán-Ghaeilge slánchúis na scoileanna a chosaint, rud atá riachtanach. </w:t>
      </w:r>
    </w:p>
    <w:p w:rsidR="00ED0D5C" w:rsidRPr="00DB466E" w:rsidRDefault="00ED0D5C" w:rsidP="00775347">
      <w:pPr>
        <w:spacing w:line="360" w:lineRule="auto"/>
        <w:rPr>
          <w:rFonts w:asciiTheme="minorHAnsi" w:hAnsiTheme="minorHAnsi"/>
          <w:bCs/>
          <w:sz w:val="22"/>
          <w:szCs w:val="22"/>
          <w:lang w:val="en-IE"/>
        </w:rPr>
      </w:pPr>
    </w:p>
    <w:p w:rsidR="006F5579" w:rsidRPr="00DB466E" w:rsidRDefault="00275CF4" w:rsidP="00775347">
      <w:pPr>
        <w:spacing w:line="360" w:lineRule="auto"/>
        <w:rPr>
          <w:rStyle w:val="spelle"/>
          <w:rFonts w:asciiTheme="minorHAnsi" w:hAnsiTheme="minorHAnsi" w:cstheme="minorHAnsi"/>
          <w:b/>
          <w:sz w:val="22"/>
          <w:szCs w:val="22"/>
          <w:lang w:val="en-IE"/>
        </w:rPr>
      </w:pPr>
      <w:r>
        <w:rPr>
          <w:rStyle w:val="spelle"/>
          <w:rFonts w:asciiTheme="minorHAnsi" w:hAnsiTheme="minorHAnsi" w:cstheme="minorHAnsi"/>
          <w:b/>
          <w:sz w:val="22"/>
          <w:szCs w:val="22"/>
          <w:lang w:val="en-IE"/>
        </w:rPr>
        <w:t xml:space="preserve">Soláthar Mhúinteoirí agus </w:t>
      </w:r>
      <w:r w:rsidR="006F5579" w:rsidRPr="00DB466E">
        <w:rPr>
          <w:rStyle w:val="spelle"/>
          <w:rFonts w:asciiTheme="minorHAnsi" w:hAnsiTheme="minorHAnsi" w:cstheme="minorHAnsi"/>
          <w:b/>
          <w:sz w:val="22"/>
          <w:szCs w:val="22"/>
          <w:lang w:val="en-IE"/>
        </w:rPr>
        <w:t>an Painéal Ath-imlonnaithe</w:t>
      </w:r>
      <w:r>
        <w:rPr>
          <w:rStyle w:val="spelle"/>
          <w:rFonts w:asciiTheme="minorHAnsi" w:hAnsiTheme="minorHAnsi" w:cstheme="minorHAnsi"/>
          <w:b/>
          <w:sz w:val="22"/>
          <w:szCs w:val="22"/>
          <w:lang w:val="en-IE"/>
        </w:rPr>
        <w:t xml:space="preserve"> i Scoileanna lán-Ghaeilge</w:t>
      </w:r>
      <w:r w:rsidR="00ED0D5C">
        <w:rPr>
          <w:rStyle w:val="spelle"/>
          <w:rFonts w:asciiTheme="minorHAnsi" w:hAnsiTheme="minorHAnsi" w:cstheme="minorHAnsi"/>
          <w:b/>
          <w:sz w:val="22"/>
          <w:szCs w:val="22"/>
          <w:lang w:val="en-IE"/>
        </w:rPr>
        <w:t xml:space="preserve"> agus Gaeltachta</w:t>
      </w:r>
    </w:p>
    <w:p w:rsidR="006F5579" w:rsidRPr="00DB466E" w:rsidRDefault="006F5579" w:rsidP="00775347">
      <w:pPr>
        <w:autoSpaceDE w:val="0"/>
        <w:autoSpaceDN w:val="0"/>
        <w:adjustRightInd w:val="0"/>
        <w:spacing w:line="360" w:lineRule="auto"/>
        <w:rPr>
          <w:rStyle w:val="spelle"/>
          <w:rFonts w:asciiTheme="minorHAnsi" w:hAnsiTheme="minorHAnsi" w:cstheme="minorHAnsi"/>
          <w:sz w:val="22"/>
          <w:szCs w:val="22"/>
          <w:lang w:val="en-IE"/>
        </w:rPr>
      </w:pPr>
    </w:p>
    <w:p w:rsidR="006F5579" w:rsidRPr="00DB466E" w:rsidRDefault="006F5579" w:rsidP="00775347">
      <w:pPr>
        <w:autoSpaceDE w:val="0"/>
        <w:autoSpaceDN w:val="0"/>
        <w:adjustRightInd w:val="0"/>
        <w:spacing w:line="360" w:lineRule="auto"/>
        <w:rPr>
          <w:rFonts w:asciiTheme="minorHAnsi" w:hAnsiTheme="minorHAnsi" w:cstheme="minorHAnsi"/>
          <w:sz w:val="22"/>
          <w:szCs w:val="22"/>
          <w:lang w:val="en-IE"/>
        </w:rPr>
      </w:pPr>
      <w:r w:rsidRPr="00DB466E">
        <w:rPr>
          <w:rStyle w:val="spelle"/>
          <w:rFonts w:asciiTheme="minorHAnsi" w:hAnsiTheme="minorHAnsi" w:cstheme="minorHAnsi"/>
          <w:sz w:val="22"/>
          <w:szCs w:val="22"/>
          <w:lang w:val="en-IE"/>
        </w:rPr>
        <w:t>Dúshlán leanúnach is ea feidhmiú an phainéil ath-imlonnaithe do mhúinteoirí sa chóras lán-Ghaeilge</w:t>
      </w:r>
      <w:r w:rsidR="00ED0D5C">
        <w:rPr>
          <w:rStyle w:val="spelle"/>
          <w:rFonts w:asciiTheme="minorHAnsi" w:hAnsiTheme="minorHAnsi" w:cstheme="minorHAnsi"/>
          <w:sz w:val="22"/>
          <w:szCs w:val="22"/>
          <w:lang w:val="en-IE"/>
        </w:rPr>
        <w:t xml:space="preserve">, laistigh agus lasmuigh den Ghaeltacht, </w:t>
      </w:r>
      <w:r w:rsidR="003F3479" w:rsidRPr="00DB466E">
        <w:rPr>
          <w:rStyle w:val="spelle"/>
          <w:rFonts w:asciiTheme="minorHAnsi" w:hAnsiTheme="minorHAnsi" w:cstheme="minorHAnsi"/>
          <w:sz w:val="22"/>
          <w:szCs w:val="22"/>
          <w:lang w:val="en-IE"/>
        </w:rPr>
        <w:t>agus ceapachán mhúinteoirí atá in ann feidhmiú go hiomlán éifeachtach i suíomh lán-Ghaeilge</w:t>
      </w:r>
      <w:r w:rsidR="00ED0D5C">
        <w:rPr>
          <w:rStyle w:val="spelle"/>
          <w:rFonts w:asciiTheme="minorHAnsi" w:hAnsiTheme="minorHAnsi" w:cstheme="minorHAnsi"/>
          <w:sz w:val="22"/>
          <w:szCs w:val="22"/>
          <w:lang w:val="en-IE"/>
        </w:rPr>
        <w:t xml:space="preserve"> agus Gaeltachta</w:t>
      </w:r>
      <w:r w:rsidR="003F3479" w:rsidRPr="00DB466E">
        <w:rPr>
          <w:rStyle w:val="spelle"/>
          <w:rFonts w:asciiTheme="minorHAnsi" w:hAnsiTheme="minorHAnsi" w:cstheme="minorHAnsi"/>
          <w:sz w:val="22"/>
          <w:szCs w:val="22"/>
          <w:lang w:val="en-IE"/>
        </w:rPr>
        <w:t xml:space="preserve">. Mar </w:t>
      </w:r>
      <w:r w:rsidR="00DB466E" w:rsidRPr="00DB466E">
        <w:rPr>
          <w:rStyle w:val="spelle"/>
          <w:rFonts w:asciiTheme="minorHAnsi" w:hAnsiTheme="minorHAnsi" w:cstheme="minorHAnsi"/>
          <w:sz w:val="22"/>
          <w:szCs w:val="22"/>
          <w:lang w:val="en-IE"/>
        </w:rPr>
        <w:t>chúl eolas</w:t>
      </w:r>
      <w:r w:rsidR="003F3479" w:rsidRPr="00DB466E">
        <w:rPr>
          <w:rStyle w:val="spelle"/>
          <w:rFonts w:asciiTheme="minorHAnsi" w:hAnsiTheme="minorHAnsi" w:cstheme="minorHAnsi"/>
          <w:sz w:val="22"/>
          <w:szCs w:val="22"/>
          <w:lang w:val="en-IE"/>
        </w:rPr>
        <w:t xml:space="preserve">, </w:t>
      </w:r>
      <w:r w:rsidRPr="00DB466E">
        <w:rPr>
          <w:rFonts w:asciiTheme="minorHAnsi" w:hAnsiTheme="minorHAnsi" w:cstheme="minorHAnsi"/>
          <w:sz w:val="22"/>
          <w:szCs w:val="22"/>
          <w:lang w:val="en-IE"/>
        </w:rPr>
        <w:t>d’éirigh le</w:t>
      </w:r>
      <w:r w:rsidR="003F3479" w:rsidRPr="00DB466E">
        <w:rPr>
          <w:rFonts w:asciiTheme="minorHAnsi" w:hAnsiTheme="minorHAnsi" w:cstheme="minorHAnsi"/>
          <w:sz w:val="22"/>
          <w:szCs w:val="22"/>
          <w:lang w:val="en-IE"/>
        </w:rPr>
        <w:t xml:space="preserve"> Gaelscoileanna Teo.</w:t>
      </w:r>
      <w:r w:rsidRPr="00DB466E">
        <w:rPr>
          <w:rFonts w:asciiTheme="minorHAnsi" w:hAnsiTheme="minorHAnsi" w:cstheme="minorHAnsi"/>
          <w:sz w:val="22"/>
          <w:szCs w:val="22"/>
          <w:lang w:val="en-IE"/>
        </w:rPr>
        <w:t xml:space="preserve"> dul i bhfeidhm ar an </w:t>
      </w:r>
      <w:r w:rsidRPr="00DB466E">
        <w:rPr>
          <w:rFonts w:asciiTheme="minorHAnsi" w:hAnsiTheme="minorHAnsi"/>
          <w:sz w:val="22"/>
          <w:szCs w:val="22"/>
          <w:lang w:val="en-IE"/>
        </w:rPr>
        <w:t xml:space="preserve">Roinn Oideachais agus Scileanna </w:t>
      </w:r>
      <w:r w:rsidRPr="00DB466E">
        <w:rPr>
          <w:rFonts w:asciiTheme="minorHAnsi" w:hAnsiTheme="minorHAnsi" w:cstheme="minorHAnsi"/>
          <w:sz w:val="22"/>
          <w:szCs w:val="22"/>
          <w:lang w:val="en-IE"/>
        </w:rPr>
        <w:t xml:space="preserve">go ndéanfaí leasú beag ar an bhfoirm iarratais </w:t>
      </w:r>
      <w:r w:rsidR="00275CF4">
        <w:rPr>
          <w:rFonts w:asciiTheme="minorHAnsi" w:hAnsiTheme="minorHAnsi" w:cstheme="minorHAnsi"/>
          <w:sz w:val="22"/>
          <w:szCs w:val="22"/>
          <w:lang w:val="en-IE"/>
        </w:rPr>
        <w:t xml:space="preserve">do mhúinteoirí le dul ar an bpainéal ath-iomlonnaithe sa </w:t>
      </w:r>
      <w:r w:rsidR="00275CF4" w:rsidRPr="00DB466E">
        <w:rPr>
          <w:rFonts w:asciiTheme="minorHAnsi" w:hAnsiTheme="minorHAnsi" w:cstheme="minorHAnsi"/>
          <w:sz w:val="22"/>
          <w:szCs w:val="22"/>
          <w:lang w:val="en-IE"/>
        </w:rPr>
        <w:t>scoilbhliain 2013/2014</w:t>
      </w:r>
      <w:r w:rsidRPr="00DB466E">
        <w:rPr>
          <w:rFonts w:asciiTheme="minorHAnsi" w:hAnsiTheme="minorHAnsi" w:cstheme="minorHAnsi"/>
          <w:sz w:val="22"/>
          <w:szCs w:val="22"/>
          <w:lang w:val="en-IE"/>
        </w:rPr>
        <w:t xml:space="preserve">. </w:t>
      </w:r>
      <w:r w:rsidR="0087176E" w:rsidRPr="00DB466E">
        <w:rPr>
          <w:rFonts w:asciiTheme="minorHAnsi" w:hAnsiTheme="minorHAnsi" w:cstheme="minorHAnsi"/>
          <w:sz w:val="22"/>
          <w:szCs w:val="22"/>
          <w:lang w:val="en-IE"/>
        </w:rPr>
        <w:t xml:space="preserve">Táimid an-bhuíoch den Roinn as an gcéim seo a ghlacadh. </w:t>
      </w:r>
      <w:r w:rsidRPr="00DB466E">
        <w:rPr>
          <w:rFonts w:asciiTheme="minorHAnsi" w:hAnsiTheme="minorHAnsi" w:cstheme="minorHAnsi"/>
          <w:sz w:val="22"/>
          <w:szCs w:val="22"/>
          <w:lang w:val="en-IE"/>
        </w:rPr>
        <w:t xml:space="preserve">Is éard a bhí i gceist leis an leasú ná go n-iarrfaí ar mhúinteoirí </w:t>
      </w:r>
      <w:r w:rsidR="00275CF4">
        <w:rPr>
          <w:rFonts w:asciiTheme="minorHAnsi" w:hAnsiTheme="minorHAnsi" w:cstheme="minorHAnsi"/>
          <w:sz w:val="22"/>
          <w:szCs w:val="22"/>
          <w:lang w:val="en-IE"/>
        </w:rPr>
        <w:t xml:space="preserve">atá ag iarraidh dul ar an bpainéal </w:t>
      </w:r>
      <w:r w:rsidRPr="00DB466E">
        <w:rPr>
          <w:rFonts w:asciiTheme="minorHAnsi" w:hAnsiTheme="minorHAnsi" w:cstheme="minorHAnsi"/>
          <w:sz w:val="22"/>
          <w:szCs w:val="22"/>
          <w:lang w:val="en-IE"/>
        </w:rPr>
        <w:t>tic a chur i mbosca chun a dtoilteanas múineadh</w:t>
      </w:r>
      <w:r w:rsidR="003F3479" w:rsidRPr="00DB466E">
        <w:rPr>
          <w:rFonts w:asciiTheme="minorHAnsi" w:hAnsiTheme="minorHAnsi" w:cstheme="minorHAnsi"/>
          <w:sz w:val="22"/>
          <w:szCs w:val="22"/>
          <w:lang w:val="en-IE"/>
        </w:rPr>
        <w:t xml:space="preserve"> i scoil lán-Ghaeilge a léiriú, laistigh agus lasmuigh den Ghaeltacht. </w:t>
      </w:r>
      <w:r w:rsidR="0087176E" w:rsidRPr="00DB466E">
        <w:rPr>
          <w:rFonts w:asciiTheme="minorHAnsi" w:hAnsiTheme="minorHAnsi" w:cstheme="minorHAnsi"/>
          <w:sz w:val="22"/>
          <w:szCs w:val="22"/>
          <w:lang w:val="en-IE"/>
        </w:rPr>
        <w:t xml:space="preserve">Aithnítear nach </w:t>
      </w:r>
      <w:r w:rsidR="00275CF4">
        <w:rPr>
          <w:rFonts w:asciiTheme="minorHAnsi" w:hAnsiTheme="minorHAnsi" w:cstheme="minorHAnsi"/>
          <w:sz w:val="22"/>
          <w:szCs w:val="22"/>
          <w:lang w:val="en-IE"/>
        </w:rPr>
        <w:t xml:space="preserve">léiríonn </w:t>
      </w:r>
      <w:r w:rsidR="0087176E" w:rsidRPr="00DB466E">
        <w:rPr>
          <w:rFonts w:asciiTheme="minorHAnsi" w:hAnsiTheme="minorHAnsi" w:cstheme="minorHAnsi"/>
          <w:sz w:val="22"/>
          <w:szCs w:val="22"/>
          <w:lang w:val="en-IE"/>
        </w:rPr>
        <w:t xml:space="preserve">an leasú seo cumas na múinteoirí ná </w:t>
      </w:r>
      <w:r w:rsidR="00ED0D5C">
        <w:rPr>
          <w:rFonts w:asciiTheme="minorHAnsi" w:hAnsiTheme="minorHAnsi" w:cstheme="minorHAnsi"/>
          <w:sz w:val="22"/>
          <w:szCs w:val="22"/>
          <w:lang w:val="en-IE"/>
        </w:rPr>
        <w:t>a bh</w:t>
      </w:r>
      <w:r w:rsidR="0087176E" w:rsidRPr="00DB466E">
        <w:rPr>
          <w:rFonts w:asciiTheme="minorHAnsi" w:hAnsiTheme="minorHAnsi" w:cstheme="minorHAnsi"/>
          <w:sz w:val="22"/>
          <w:szCs w:val="22"/>
          <w:lang w:val="en-IE"/>
        </w:rPr>
        <w:t>feiliúnacht i dtaobh meoin de le múineadh i scoil lán-Ghaeilge, ach is céim í i dtreo comhréitigh</w:t>
      </w:r>
      <w:r w:rsidR="00275CF4">
        <w:rPr>
          <w:rFonts w:asciiTheme="minorHAnsi" w:hAnsiTheme="minorHAnsi" w:cstheme="minorHAnsi"/>
          <w:sz w:val="22"/>
          <w:szCs w:val="22"/>
          <w:lang w:val="en-IE"/>
        </w:rPr>
        <w:t>, nó ar a laghad, tuiscint ar dhúshláin sa chóras soláthair mhúinteoirí</w:t>
      </w:r>
      <w:r w:rsidR="0087176E" w:rsidRPr="00DB466E">
        <w:rPr>
          <w:rFonts w:asciiTheme="minorHAnsi" w:hAnsiTheme="minorHAnsi" w:cstheme="minorHAnsi"/>
          <w:sz w:val="22"/>
          <w:szCs w:val="22"/>
          <w:lang w:val="en-IE"/>
        </w:rPr>
        <w:t xml:space="preserve">. </w:t>
      </w:r>
    </w:p>
    <w:p w:rsidR="006F5579" w:rsidRPr="00DB466E" w:rsidRDefault="006F5579" w:rsidP="00775347">
      <w:pPr>
        <w:autoSpaceDE w:val="0"/>
        <w:autoSpaceDN w:val="0"/>
        <w:adjustRightInd w:val="0"/>
        <w:spacing w:line="360" w:lineRule="auto"/>
        <w:rPr>
          <w:rFonts w:asciiTheme="minorHAnsi" w:hAnsiTheme="minorHAnsi" w:cstheme="minorHAnsi"/>
          <w:sz w:val="22"/>
          <w:szCs w:val="22"/>
          <w:lang w:val="en-IE"/>
        </w:rPr>
      </w:pPr>
    </w:p>
    <w:p w:rsidR="006F5579" w:rsidRPr="00DB466E" w:rsidRDefault="006F5579" w:rsidP="00775347">
      <w:pPr>
        <w:spacing w:line="360" w:lineRule="auto"/>
        <w:rPr>
          <w:rFonts w:asciiTheme="minorHAnsi" w:hAnsiTheme="minorHAnsi"/>
          <w:sz w:val="22"/>
          <w:szCs w:val="22"/>
          <w:lang w:val="en-IE"/>
        </w:rPr>
      </w:pPr>
      <w:r w:rsidRPr="00DB466E">
        <w:rPr>
          <w:rFonts w:asciiTheme="minorHAnsi" w:hAnsiTheme="minorHAnsi"/>
          <w:sz w:val="22"/>
          <w:szCs w:val="22"/>
          <w:lang w:val="en-IE"/>
        </w:rPr>
        <w:t xml:space="preserve">As an aiseolas a </w:t>
      </w:r>
      <w:r w:rsidR="00ED0D5C">
        <w:rPr>
          <w:rFonts w:asciiTheme="minorHAnsi" w:hAnsiTheme="minorHAnsi"/>
          <w:sz w:val="22"/>
          <w:szCs w:val="22"/>
          <w:lang w:val="en-IE"/>
        </w:rPr>
        <w:t xml:space="preserve">bhailigh Gaelscoileanna Teo. </w:t>
      </w:r>
      <w:r w:rsidRPr="00DB466E">
        <w:rPr>
          <w:rFonts w:asciiTheme="minorHAnsi" w:hAnsiTheme="minorHAnsi"/>
          <w:sz w:val="22"/>
          <w:szCs w:val="22"/>
          <w:lang w:val="en-IE"/>
        </w:rPr>
        <w:t xml:space="preserve">ó scoileanna, </w:t>
      </w:r>
      <w:r w:rsidR="003F3479" w:rsidRPr="00DB466E">
        <w:rPr>
          <w:rFonts w:asciiTheme="minorHAnsi" w:hAnsiTheme="minorHAnsi"/>
          <w:sz w:val="22"/>
          <w:szCs w:val="22"/>
          <w:lang w:val="en-IE"/>
        </w:rPr>
        <w:t>léiríodh:-</w:t>
      </w:r>
    </w:p>
    <w:p w:rsidR="006F5579" w:rsidRPr="00DB466E" w:rsidRDefault="006F5579" w:rsidP="00775347">
      <w:pPr>
        <w:pStyle w:val="ListParagraph"/>
        <w:numPr>
          <w:ilvl w:val="0"/>
          <w:numId w:val="1"/>
        </w:numPr>
        <w:spacing w:after="0" w:line="360" w:lineRule="auto"/>
        <w:contextualSpacing w:val="0"/>
      </w:pPr>
      <w:r w:rsidRPr="00DB466E">
        <w:t>Sástacht ghinearálta gur dul chun cinn é an leasú, bíodh is nach réitíonn sé na dúshláin uile;</w:t>
      </w:r>
    </w:p>
    <w:p w:rsidR="006F5579" w:rsidRPr="00DB466E" w:rsidRDefault="003F3479" w:rsidP="00775347">
      <w:pPr>
        <w:pStyle w:val="ListParagraph"/>
        <w:numPr>
          <w:ilvl w:val="0"/>
          <w:numId w:val="1"/>
        </w:numPr>
        <w:spacing w:after="0" w:line="360" w:lineRule="auto"/>
        <w:contextualSpacing w:val="0"/>
      </w:pPr>
      <w:r w:rsidRPr="00DB466E">
        <w:t xml:space="preserve">Go bhfuil </w:t>
      </w:r>
      <w:r w:rsidR="006F5579" w:rsidRPr="00DB466E">
        <w:t xml:space="preserve">an-chuid dúshláin le caighdeán Gaeilge </w:t>
      </w:r>
      <w:r w:rsidR="00275CF4">
        <w:t xml:space="preserve">mhúinteoirí </w:t>
      </w:r>
      <w:r w:rsidR="006F5579" w:rsidRPr="00DB466E">
        <w:t xml:space="preserve">a </w:t>
      </w:r>
      <w:r w:rsidRPr="00DB466E">
        <w:t xml:space="preserve">chuir </w:t>
      </w:r>
      <w:r w:rsidR="006F5579" w:rsidRPr="00DB466E">
        <w:t>tic sa bhosca;</w:t>
      </w:r>
    </w:p>
    <w:p w:rsidR="006F5579" w:rsidRPr="00DB466E" w:rsidRDefault="003F3479" w:rsidP="00775347">
      <w:pPr>
        <w:pStyle w:val="ListParagraph"/>
        <w:numPr>
          <w:ilvl w:val="0"/>
          <w:numId w:val="1"/>
        </w:numPr>
        <w:spacing w:after="0" w:line="360" w:lineRule="auto"/>
        <w:contextualSpacing w:val="0"/>
      </w:pPr>
      <w:r w:rsidRPr="00DB466E">
        <w:t xml:space="preserve">Gur fágadh an-chuid </w:t>
      </w:r>
      <w:r w:rsidR="006F5579" w:rsidRPr="00DB466E">
        <w:t>painé</w:t>
      </w:r>
      <w:r w:rsidRPr="00DB466E">
        <w:t>i</w:t>
      </w:r>
      <w:r w:rsidR="006F5579" w:rsidRPr="00DB466E">
        <w:t xml:space="preserve">l </w:t>
      </w:r>
      <w:r w:rsidR="00275CF4">
        <w:t xml:space="preserve">fud fad na tíre </w:t>
      </w:r>
      <w:r w:rsidR="006F5579" w:rsidRPr="00DB466E">
        <w:t xml:space="preserve">gan aon tic léirithe. </w:t>
      </w:r>
    </w:p>
    <w:p w:rsidR="006F5579" w:rsidRPr="00DB466E" w:rsidRDefault="006F5579" w:rsidP="00775347">
      <w:pPr>
        <w:spacing w:line="360" w:lineRule="auto"/>
        <w:rPr>
          <w:rFonts w:asciiTheme="minorHAnsi" w:hAnsiTheme="minorHAnsi"/>
          <w:sz w:val="22"/>
          <w:szCs w:val="22"/>
          <w:lang w:val="en-IE"/>
        </w:rPr>
      </w:pPr>
    </w:p>
    <w:p w:rsidR="006F5579" w:rsidRPr="00DB466E" w:rsidRDefault="006F5579" w:rsidP="00775347">
      <w:pPr>
        <w:spacing w:line="360" w:lineRule="auto"/>
        <w:rPr>
          <w:rFonts w:asciiTheme="minorHAnsi" w:hAnsiTheme="minorHAnsi"/>
          <w:sz w:val="22"/>
          <w:szCs w:val="22"/>
          <w:lang w:val="en-IE"/>
        </w:rPr>
      </w:pPr>
      <w:r w:rsidRPr="00DB466E">
        <w:rPr>
          <w:rFonts w:asciiTheme="minorHAnsi" w:hAnsiTheme="minorHAnsi"/>
          <w:sz w:val="22"/>
          <w:szCs w:val="22"/>
          <w:lang w:val="en-IE"/>
        </w:rPr>
        <w:t xml:space="preserve">De réir dealraimh, níor chuir ach 115 mhúinteoir tic sa bhosca as 2,000 duine a bhí ar an </w:t>
      </w:r>
      <w:r w:rsidR="00DB466E" w:rsidRPr="00DB466E">
        <w:rPr>
          <w:rFonts w:asciiTheme="minorHAnsi" w:hAnsiTheme="minorHAnsi"/>
          <w:sz w:val="22"/>
          <w:szCs w:val="22"/>
          <w:lang w:val="en-IE"/>
        </w:rPr>
        <w:t>bpainéal</w:t>
      </w:r>
      <w:r w:rsidR="003F3479" w:rsidRPr="00DB466E">
        <w:rPr>
          <w:rFonts w:asciiTheme="minorHAnsi" w:hAnsiTheme="minorHAnsi"/>
          <w:sz w:val="22"/>
          <w:szCs w:val="22"/>
          <w:lang w:val="en-IE"/>
        </w:rPr>
        <w:t xml:space="preserve"> forlíontach</w:t>
      </w:r>
      <w:r w:rsidRPr="00DB466E">
        <w:rPr>
          <w:rFonts w:asciiTheme="minorHAnsi" w:hAnsiTheme="minorHAnsi"/>
          <w:sz w:val="22"/>
          <w:szCs w:val="22"/>
          <w:lang w:val="en-IE"/>
        </w:rPr>
        <w:t>.</w:t>
      </w:r>
      <w:r w:rsidR="003F3479" w:rsidRPr="00DB466E">
        <w:rPr>
          <w:rFonts w:asciiTheme="minorHAnsi" w:hAnsiTheme="minorHAnsi"/>
          <w:sz w:val="22"/>
          <w:szCs w:val="22"/>
          <w:lang w:val="en-IE"/>
        </w:rPr>
        <w:t xml:space="preserve"> Léiríonn sé seo géarchéim san earnáil. Ní amháin nach bhfuil an caighdeán cuí ann, in ainneoin gurb é seasamh na Roinne ná go bhfuil gach múinteoir bunscoile de facto cáilithe le múineadh i scoil lán-Ghaeilge, ach níl aon toilteanas ann ach an oiread. Ní nach ionadh é sin, nuair nach bhfuil cáilíocht sa bhreis, a thugann an cumas agus an muinín do mhúinteoirí dul sa tóir ar an gcóras oideachais lán-Ghaeilge. Is fáinne fí é seo. </w:t>
      </w:r>
    </w:p>
    <w:p w:rsidR="006F5579" w:rsidRPr="00DB466E" w:rsidRDefault="006F5579" w:rsidP="00775347">
      <w:pPr>
        <w:spacing w:line="360" w:lineRule="auto"/>
        <w:rPr>
          <w:rFonts w:asciiTheme="minorHAnsi" w:hAnsiTheme="minorHAnsi"/>
          <w:sz w:val="22"/>
          <w:szCs w:val="22"/>
          <w:lang w:val="en-IE"/>
        </w:rPr>
      </w:pPr>
    </w:p>
    <w:p w:rsidR="00775347" w:rsidRDefault="001164FA" w:rsidP="00775347">
      <w:pPr>
        <w:spacing w:line="360" w:lineRule="auto"/>
        <w:rPr>
          <w:rFonts w:asciiTheme="minorHAnsi" w:hAnsiTheme="minorHAnsi"/>
          <w:sz w:val="22"/>
          <w:szCs w:val="22"/>
          <w:lang w:val="en-IE"/>
        </w:rPr>
      </w:pPr>
      <w:r w:rsidRPr="001164FA">
        <w:rPr>
          <w:rFonts w:asciiTheme="minorHAnsi" w:hAnsiTheme="minorHAnsi"/>
          <w:sz w:val="22"/>
          <w:szCs w:val="22"/>
          <w:lang w:val="en-IE"/>
        </w:rPr>
        <w:t xml:space="preserve">Baineann na dúshláin céanna leis an soláthar ag an iarbhunleibhéal ó thaobh líon na múinteoirí atá ar fáil leis an gcumas cuí, agus an cháilíocht chuí don ábhar atá á theagasc acu. </w:t>
      </w:r>
      <w:r w:rsidR="00775347" w:rsidRPr="00775347">
        <w:rPr>
          <w:rFonts w:asciiTheme="minorHAnsi" w:hAnsiTheme="minorHAnsi"/>
          <w:sz w:val="22"/>
          <w:szCs w:val="22"/>
          <w:lang w:val="en-IE"/>
        </w:rPr>
        <w:t>Tá iarbhunscoileanna na tíre faoi bhrú múinteoirí a fháil in ábhar áirithe</w:t>
      </w:r>
      <w:r w:rsidR="00775347">
        <w:rPr>
          <w:rFonts w:asciiTheme="minorHAnsi" w:hAnsiTheme="minorHAnsi"/>
          <w:sz w:val="22"/>
          <w:szCs w:val="22"/>
          <w:lang w:val="en-IE"/>
        </w:rPr>
        <w:t>, ach go háirithe san e</w:t>
      </w:r>
      <w:r w:rsidR="00775347" w:rsidRPr="00775347">
        <w:rPr>
          <w:rFonts w:asciiTheme="minorHAnsi" w:hAnsiTheme="minorHAnsi"/>
          <w:sz w:val="22"/>
          <w:szCs w:val="22"/>
          <w:lang w:val="en-IE"/>
        </w:rPr>
        <w:t>olaíocht</w:t>
      </w:r>
      <w:r w:rsidR="00775347">
        <w:rPr>
          <w:rFonts w:asciiTheme="minorHAnsi" w:hAnsiTheme="minorHAnsi"/>
          <w:sz w:val="22"/>
          <w:szCs w:val="22"/>
          <w:lang w:val="en-IE"/>
        </w:rPr>
        <w:t>, sa m</w:t>
      </w:r>
      <w:r w:rsidR="00775347" w:rsidRPr="00775347">
        <w:rPr>
          <w:rFonts w:asciiTheme="minorHAnsi" w:hAnsiTheme="minorHAnsi"/>
          <w:sz w:val="22"/>
          <w:szCs w:val="22"/>
          <w:lang w:val="en-IE"/>
        </w:rPr>
        <w:t>hata agus i dteangacha iasachta</w:t>
      </w:r>
      <w:r w:rsidR="00ED0D5C">
        <w:rPr>
          <w:rFonts w:asciiTheme="minorHAnsi" w:hAnsiTheme="minorHAnsi"/>
          <w:sz w:val="22"/>
          <w:szCs w:val="22"/>
          <w:lang w:val="en-IE"/>
        </w:rPr>
        <w:t>, leis an gcumas cuí sa Ghaeilge</w:t>
      </w:r>
      <w:r w:rsidR="00775347" w:rsidRPr="00775347">
        <w:rPr>
          <w:rFonts w:asciiTheme="minorHAnsi" w:hAnsiTheme="minorHAnsi"/>
          <w:sz w:val="22"/>
          <w:szCs w:val="22"/>
          <w:lang w:val="en-IE"/>
        </w:rPr>
        <w:t xml:space="preserve">. </w:t>
      </w:r>
      <w:r w:rsidR="00775347">
        <w:rPr>
          <w:rFonts w:asciiTheme="minorHAnsi" w:hAnsiTheme="minorHAnsi"/>
          <w:sz w:val="22"/>
          <w:szCs w:val="22"/>
          <w:lang w:val="en-IE"/>
        </w:rPr>
        <w:t>Is minic go m</w:t>
      </w:r>
      <w:r w:rsidR="00775347" w:rsidRPr="00775347">
        <w:rPr>
          <w:rFonts w:asciiTheme="minorHAnsi" w:hAnsiTheme="minorHAnsi"/>
          <w:sz w:val="22"/>
          <w:szCs w:val="22"/>
          <w:lang w:val="en-IE"/>
        </w:rPr>
        <w:t xml:space="preserve">bíonn </w:t>
      </w:r>
      <w:r w:rsidR="00775347">
        <w:rPr>
          <w:rFonts w:asciiTheme="minorHAnsi" w:hAnsiTheme="minorHAnsi"/>
          <w:sz w:val="22"/>
          <w:szCs w:val="22"/>
          <w:lang w:val="en-IE"/>
        </w:rPr>
        <w:t xml:space="preserve">líon ard </w:t>
      </w:r>
      <w:r w:rsidR="00775347" w:rsidRPr="00775347">
        <w:rPr>
          <w:rFonts w:asciiTheme="minorHAnsi" w:hAnsiTheme="minorHAnsi"/>
          <w:sz w:val="22"/>
          <w:szCs w:val="22"/>
          <w:lang w:val="en-IE"/>
        </w:rPr>
        <w:t>iarrata</w:t>
      </w:r>
      <w:r w:rsidR="00775347">
        <w:rPr>
          <w:rFonts w:asciiTheme="minorHAnsi" w:hAnsiTheme="minorHAnsi"/>
          <w:sz w:val="22"/>
          <w:szCs w:val="22"/>
          <w:lang w:val="en-IE"/>
        </w:rPr>
        <w:t>i</w:t>
      </w:r>
      <w:r w:rsidR="00775347" w:rsidRPr="00775347">
        <w:rPr>
          <w:rFonts w:asciiTheme="minorHAnsi" w:hAnsiTheme="minorHAnsi"/>
          <w:sz w:val="22"/>
          <w:szCs w:val="22"/>
          <w:lang w:val="en-IE"/>
        </w:rPr>
        <w:t>s ar pho</w:t>
      </w:r>
      <w:r w:rsidR="00775347">
        <w:rPr>
          <w:rFonts w:asciiTheme="minorHAnsi" w:hAnsiTheme="minorHAnsi"/>
          <w:sz w:val="22"/>
          <w:szCs w:val="22"/>
          <w:lang w:val="en-IE"/>
        </w:rPr>
        <w:t>i</w:t>
      </w:r>
      <w:r w:rsidR="00775347" w:rsidRPr="00775347">
        <w:rPr>
          <w:rFonts w:asciiTheme="minorHAnsi" w:hAnsiTheme="minorHAnsi"/>
          <w:sz w:val="22"/>
          <w:szCs w:val="22"/>
          <w:lang w:val="en-IE"/>
        </w:rPr>
        <w:t xml:space="preserve">st i scoileanna </w:t>
      </w:r>
      <w:r w:rsidR="00775347">
        <w:rPr>
          <w:rFonts w:asciiTheme="minorHAnsi" w:hAnsiTheme="minorHAnsi"/>
          <w:sz w:val="22"/>
          <w:szCs w:val="22"/>
          <w:lang w:val="en-IE"/>
        </w:rPr>
        <w:t>meán-Bh</w:t>
      </w:r>
      <w:r w:rsidR="00775347" w:rsidRPr="00775347">
        <w:rPr>
          <w:rFonts w:asciiTheme="minorHAnsi" w:hAnsiTheme="minorHAnsi"/>
          <w:sz w:val="22"/>
          <w:szCs w:val="22"/>
          <w:lang w:val="en-IE"/>
        </w:rPr>
        <w:t>éarla ach ní bhíonn ach céatadán an</w:t>
      </w:r>
      <w:r w:rsidR="00775347">
        <w:rPr>
          <w:rFonts w:asciiTheme="minorHAnsi" w:hAnsiTheme="minorHAnsi"/>
          <w:sz w:val="22"/>
          <w:szCs w:val="22"/>
          <w:lang w:val="en-IE"/>
        </w:rPr>
        <w:t>-</w:t>
      </w:r>
      <w:r w:rsidR="00775347" w:rsidRPr="00775347">
        <w:rPr>
          <w:rFonts w:asciiTheme="minorHAnsi" w:hAnsiTheme="minorHAnsi"/>
          <w:sz w:val="22"/>
          <w:szCs w:val="22"/>
          <w:lang w:val="en-IE"/>
        </w:rPr>
        <w:t>bheag ag cur isteach ar p</w:t>
      </w:r>
      <w:r w:rsidR="00775347">
        <w:rPr>
          <w:rFonts w:asciiTheme="minorHAnsi" w:hAnsiTheme="minorHAnsi"/>
          <w:sz w:val="22"/>
          <w:szCs w:val="22"/>
          <w:lang w:val="en-IE"/>
        </w:rPr>
        <w:t xml:space="preserve">hoist sna Gaelcholáistí. </w:t>
      </w:r>
    </w:p>
    <w:p w:rsidR="00775347" w:rsidRPr="00A130B2" w:rsidRDefault="00775347" w:rsidP="00775347">
      <w:pPr>
        <w:spacing w:line="360" w:lineRule="auto"/>
        <w:rPr>
          <w:rFonts w:asciiTheme="minorHAnsi" w:hAnsiTheme="minorHAnsi"/>
          <w:sz w:val="22"/>
          <w:szCs w:val="22"/>
          <w:lang w:val="ga-IE"/>
        </w:rPr>
      </w:pPr>
    </w:p>
    <w:p w:rsidR="001164FA" w:rsidRPr="001164FA" w:rsidRDefault="001164FA" w:rsidP="00775347">
      <w:pPr>
        <w:spacing w:line="360" w:lineRule="auto"/>
        <w:rPr>
          <w:rFonts w:asciiTheme="minorHAnsi" w:hAnsiTheme="minorHAnsi"/>
          <w:sz w:val="22"/>
          <w:szCs w:val="22"/>
          <w:lang w:val="en-IE"/>
        </w:rPr>
      </w:pPr>
      <w:r>
        <w:rPr>
          <w:rFonts w:asciiTheme="minorHAnsi" w:hAnsiTheme="minorHAnsi"/>
          <w:sz w:val="22"/>
          <w:szCs w:val="22"/>
          <w:lang w:val="en-IE"/>
        </w:rPr>
        <w:t>Tarlaíonn sé go gcuirtear iallach ar mhúinteoirí múineadh i scoil lán-Ghaeilge, tríd an painéal ath-iomlonnaithe, in éadan a dtola agus in éadan a gcumas, rud atá</w:t>
      </w:r>
      <w:r w:rsidRPr="00DB466E">
        <w:rPr>
          <w:rFonts w:asciiTheme="minorHAnsi" w:hAnsiTheme="minorHAnsi"/>
          <w:sz w:val="22"/>
          <w:szCs w:val="22"/>
          <w:lang w:val="en-IE"/>
        </w:rPr>
        <w:t xml:space="preserve"> míchóir ar mhúinteoirí agus frith-oideachasúil</w:t>
      </w:r>
      <w:r>
        <w:rPr>
          <w:rFonts w:asciiTheme="minorHAnsi" w:hAnsiTheme="minorHAnsi"/>
          <w:sz w:val="22"/>
          <w:szCs w:val="22"/>
          <w:lang w:val="en-IE"/>
        </w:rPr>
        <w:t xml:space="preserve"> don scoil agus a gcuid páistí.  </w:t>
      </w:r>
    </w:p>
    <w:p w:rsidR="001164FA" w:rsidRPr="00DB466E" w:rsidRDefault="001164FA" w:rsidP="00775347">
      <w:pPr>
        <w:spacing w:line="360" w:lineRule="auto"/>
        <w:rPr>
          <w:rFonts w:asciiTheme="minorHAnsi" w:hAnsiTheme="minorHAnsi"/>
          <w:b/>
          <w:sz w:val="22"/>
          <w:szCs w:val="22"/>
          <w:lang w:val="en-IE"/>
        </w:rPr>
      </w:pPr>
    </w:p>
    <w:p w:rsidR="00ED0D5C" w:rsidRDefault="0087176E" w:rsidP="00775347">
      <w:pPr>
        <w:spacing w:line="360" w:lineRule="auto"/>
        <w:rPr>
          <w:rFonts w:asciiTheme="minorHAnsi" w:hAnsiTheme="minorHAnsi"/>
          <w:sz w:val="22"/>
          <w:szCs w:val="22"/>
          <w:lang w:val="en-IE"/>
        </w:rPr>
      </w:pPr>
      <w:r w:rsidRPr="00DB466E">
        <w:rPr>
          <w:rFonts w:asciiTheme="minorHAnsi" w:hAnsiTheme="minorHAnsi"/>
          <w:sz w:val="22"/>
          <w:szCs w:val="22"/>
          <w:lang w:val="en-IE"/>
        </w:rPr>
        <w:t>Tá sé rí-shoiléir</w:t>
      </w:r>
      <w:r w:rsidR="003F3479" w:rsidRPr="00DB466E">
        <w:rPr>
          <w:rFonts w:asciiTheme="minorHAnsi" w:hAnsiTheme="minorHAnsi"/>
          <w:sz w:val="22"/>
          <w:szCs w:val="22"/>
          <w:lang w:val="en-IE"/>
        </w:rPr>
        <w:t xml:space="preserve"> gur gá breathnú go fuarchúiseach ar an oiliúint réamhsheirbhíse </w:t>
      </w:r>
      <w:r w:rsidRPr="00DB466E">
        <w:rPr>
          <w:rFonts w:asciiTheme="minorHAnsi" w:hAnsiTheme="minorHAnsi"/>
          <w:sz w:val="22"/>
          <w:szCs w:val="22"/>
          <w:lang w:val="en-IE"/>
        </w:rPr>
        <w:t>do mhúinteoirí a dteastaíonn uathu múineadh i scoil lán-Ghaeilge</w:t>
      </w:r>
      <w:r w:rsidR="00775347">
        <w:rPr>
          <w:rFonts w:asciiTheme="minorHAnsi" w:hAnsiTheme="minorHAnsi"/>
          <w:sz w:val="22"/>
          <w:szCs w:val="22"/>
          <w:lang w:val="en-IE"/>
        </w:rPr>
        <w:t xml:space="preserve"> </w:t>
      </w:r>
      <w:r w:rsidR="00ED0D5C">
        <w:rPr>
          <w:rFonts w:asciiTheme="minorHAnsi" w:hAnsiTheme="minorHAnsi"/>
          <w:sz w:val="22"/>
          <w:szCs w:val="22"/>
          <w:lang w:val="en-IE"/>
        </w:rPr>
        <w:t xml:space="preserve">agus </w:t>
      </w:r>
      <w:r w:rsidR="00775347">
        <w:rPr>
          <w:rFonts w:asciiTheme="minorHAnsi" w:hAnsiTheme="minorHAnsi"/>
          <w:sz w:val="22"/>
          <w:szCs w:val="22"/>
          <w:lang w:val="en-IE"/>
        </w:rPr>
        <w:t xml:space="preserve">ar an gceist faoi sholáthair mhúinteoirí ag an dá leibhéal. </w:t>
      </w:r>
      <w:r w:rsidRPr="00DB466E">
        <w:rPr>
          <w:rFonts w:asciiTheme="minorHAnsi" w:hAnsiTheme="minorHAnsi"/>
          <w:sz w:val="22"/>
          <w:szCs w:val="22"/>
          <w:lang w:val="en-IE"/>
        </w:rPr>
        <w:t>Tá sé rí-shoiléir freisin go bhfuil gá le painéal ar leith do scoileanna lán-Ghaeilge agus Gaeltachta</w:t>
      </w:r>
      <w:r w:rsidR="00ED0D5C">
        <w:rPr>
          <w:rFonts w:asciiTheme="minorHAnsi" w:hAnsiTheme="minorHAnsi"/>
          <w:sz w:val="22"/>
          <w:szCs w:val="22"/>
          <w:lang w:val="en-IE"/>
        </w:rPr>
        <w:t>, móide clár cuimsitheach um fhorbairt ghairmiúil leanúnach dóibh siúd atá sa chóras</w:t>
      </w:r>
      <w:r w:rsidRPr="00DB466E">
        <w:rPr>
          <w:rFonts w:asciiTheme="minorHAnsi" w:hAnsiTheme="minorHAnsi"/>
          <w:sz w:val="22"/>
          <w:szCs w:val="22"/>
          <w:lang w:val="en-IE"/>
        </w:rPr>
        <w:t>.</w:t>
      </w:r>
    </w:p>
    <w:p w:rsidR="0087176E" w:rsidRPr="00DB466E" w:rsidRDefault="0087176E" w:rsidP="00775347">
      <w:pPr>
        <w:spacing w:line="360" w:lineRule="auto"/>
        <w:rPr>
          <w:rFonts w:asciiTheme="minorHAnsi" w:hAnsiTheme="minorHAnsi"/>
          <w:sz w:val="22"/>
          <w:szCs w:val="22"/>
          <w:lang w:val="en-IE"/>
        </w:rPr>
      </w:pPr>
    </w:p>
    <w:p w:rsidR="00C1516E" w:rsidRPr="00DB466E" w:rsidRDefault="00ED0D5C" w:rsidP="00775347">
      <w:pPr>
        <w:spacing w:line="360" w:lineRule="auto"/>
        <w:rPr>
          <w:rFonts w:asciiTheme="minorHAnsi" w:hAnsiTheme="minorHAnsi"/>
          <w:b/>
          <w:sz w:val="22"/>
          <w:szCs w:val="22"/>
          <w:lang w:val="en-IE"/>
        </w:rPr>
      </w:pPr>
      <w:r>
        <w:rPr>
          <w:rFonts w:asciiTheme="minorHAnsi" w:hAnsiTheme="minorHAnsi"/>
          <w:b/>
          <w:sz w:val="22"/>
          <w:szCs w:val="22"/>
          <w:lang w:val="en-IE"/>
        </w:rPr>
        <w:t>R</w:t>
      </w:r>
      <w:r w:rsidR="00C1516E" w:rsidRPr="00DB466E">
        <w:rPr>
          <w:rFonts w:asciiTheme="minorHAnsi" w:hAnsiTheme="minorHAnsi"/>
          <w:b/>
          <w:sz w:val="22"/>
          <w:szCs w:val="22"/>
          <w:lang w:val="en-IE"/>
        </w:rPr>
        <w:t xml:space="preserve">iachtanas Speisialta Oideachais sa Scoil Lán-Ghaeilge </w:t>
      </w:r>
    </w:p>
    <w:p w:rsidR="00C1516E" w:rsidRPr="00DB466E" w:rsidRDefault="00C1516E" w:rsidP="00775347">
      <w:pPr>
        <w:spacing w:line="360" w:lineRule="auto"/>
        <w:rPr>
          <w:rFonts w:asciiTheme="minorHAnsi" w:hAnsiTheme="minorHAnsi"/>
          <w:b/>
          <w:sz w:val="22"/>
          <w:szCs w:val="22"/>
          <w:lang w:val="en-IE"/>
        </w:rPr>
      </w:pPr>
    </w:p>
    <w:p w:rsidR="00C1516E" w:rsidRPr="00DB466E" w:rsidRDefault="00C1516E" w:rsidP="00775347">
      <w:pPr>
        <w:spacing w:line="360" w:lineRule="auto"/>
        <w:jc w:val="both"/>
        <w:rPr>
          <w:rFonts w:asciiTheme="minorHAnsi" w:hAnsiTheme="minorHAnsi"/>
          <w:sz w:val="22"/>
          <w:szCs w:val="22"/>
          <w:lang w:val="en-IE"/>
        </w:rPr>
      </w:pPr>
      <w:r w:rsidRPr="00DB466E">
        <w:rPr>
          <w:rFonts w:asciiTheme="minorHAnsi" w:hAnsiTheme="minorHAnsi"/>
          <w:sz w:val="22"/>
          <w:szCs w:val="22"/>
          <w:lang w:val="en-IE"/>
        </w:rPr>
        <w:t xml:space="preserve">Tá Gaelscoileanna Teo. le tamall anuas ag díriú ar shainriachtanais an chórais Gaelscolaíochta i dtaobh na Riachtanas Speisialta Oideachais </w:t>
      </w:r>
      <w:r w:rsidR="00275CF4">
        <w:rPr>
          <w:rFonts w:asciiTheme="minorHAnsi" w:hAnsiTheme="minorHAnsi"/>
          <w:sz w:val="22"/>
          <w:szCs w:val="22"/>
          <w:lang w:val="en-IE"/>
        </w:rPr>
        <w:t xml:space="preserve">(“RSO”) </w:t>
      </w:r>
      <w:r w:rsidRPr="00DB466E">
        <w:rPr>
          <w:rFonts w:asciiTheme="minorHAnsi" w:hAnsiTheme="minorHAnsi"/>
          <w:sz w:val="22"/>
          <w:szCs w:val="22"/>
          <w:lang w:val="en-IE"/>
        </w:rPr>
        <w:t xml:space="preserve">ag an dá leibhéal. Mar chuid den obair seo, tá plé ar bun idir Gaelscoileanna Teo. agus na húdaráis chuí a bhfuil cúram RSO orthu. </w:t>
      </w:r>
    </w:p>
    <w:p w:rsidR="00C1516E" w:rsidRPr="00DB466E" w:rsidRDefault="00C1516E" w:rsidP="00775347">
      <w:pPr>
        <w:spacing w:line="360" w:lineRule="auto"/>
        <w:jc w:val="both"/>
        <w:rPr>
          <w:rFonts w:asciiTheme="minorHAnsi" w:hAnsiTheme="minorHAnsi"/>
          <w:sz w:val="22"/>
          <w:szCs w:val="22"/>
          <w:lang w:val="en-IE"/>
        </w:rPr>
      </w:pPr>
    </w:p>
    <w:p w:rsidR="009F4BB3" w:rsidRPr="00DB466E" w:rsidRDefault="009F4BB3" w:rsidP="00775347">
      <w:pPr>
        <w:spacing w:line="360" w:lineRule="auto"/>
        <w:jc w:val="both"/>
        <w:rPr>
          <w:rFonts w:asciiTheme="minorHAnsi" w:hAnsiTheme="minorHAnsi"/>
          <w:sz w:val="22"/>
          <w:szCs w:val="22"/>
          <w:lang w:val="en-IE"/>
        </w:rPr>
      </w:pPr>
      <w:r w:rsidRPr="00DB466E">
        <w:rPr>
          <w:rFonts w:asciiTheme="minorHAnsi" w:hAnsiTheme="minorHAnsi"/>
          <w:sz w:val="22"/>
          <w:szCs w:val="22"/>
          <w:lang w:val="en-IE"/>
        </w:rPr>
        <w:t xml:space="preserve">Bíodh is go bhfuil sé intuigthe go mbaineann na seirbhísí do pháistí le RSO le gach páiste san earnáil bhunoideachais agus iar-bhunoideachais, tá easnamh an-mhór ann i dtaobh feasachta, cur chuige, struchtúr cuí agus tacaíochtaí do na scoileanna lán-Ghaeilge le déileáil go dearfach lena gcuid páistí le RSO.  </w:t>
      </w:r>
    </w:p>
    <w:p w:rsidR="00C1516E" w:rsidRPr="00DB466E" w:rsidRDefault="00C1516E" w:rsidP="00775347">
      <w:pPr>
        <w:spacing w:line="360" w:lineRule="auto"/>
        <w:jc w:val="both"/>
        <w:rPr>
          <w:rFonts w:asciiTheme="minorHAnsi" w:hAnsiTheme="minorHAnsi"/>
          <w:b/>
          <w:sz w:val="22"/>
          <w:szCs w:val="22"/>
          <w:lang w:val="en-IE"/>
        </w:rPr>
      </w:pPr>
    </w:p>
    <w:p w:rsidR="009F4BB3" w:rsidRPr="00DB466E" w:rsidRDefault="009F4BB3" w:rsidP="00775347">
      <w:pPr>
        <w:spacing w:line="360" w:lineRule="auto"/>
        <w:jc w:val="both"/>
        <w:rPr>
          <w:rFonts w:asciiTheme="minorHAnsi" w:hAnsiTheme="minorHAnsi"/>
          <w:sz w:val="22"/>
          <w:szCs w:val="22"/>
          <w:lang w:val="en-IE"/>
        </w:rPr>
      </w:pPr>
      <w:r w:rsidRPr="00DB466E">
        <w:rPr>
          <w:rFonts w:asciiTheme="minorHAnsi" w:hAnsiTheme="minorHAnsi"/>
          <w:sz w:val="22"/>
          <w:szCs w:val="22"/>
          <w:lang w:val="en-IE"/>
        </w:rPr>
        <w:t>Baineann an t-easnamh seo ach go háirithe le tacaíochtaí ó roinnt gairmeacha, teiripeoirí urlabhra agus teanga agus síceolaithe ach go háirithe</w:t>
      </w:r>
      <w:r w:rsidR="00ED0D5C">
        <w:rPr>
          <w:rFonts w:asciiTheme="minorHAnsi" w:hAnsiTheme="minorHAnsi"/>
          <w:sz w:val="22"/>
          <w:szCs w:val="22"/>
          <w:lang w:val="en-IE"/>
        </w:rPr>
        <w:t>, in oiriúint don éagsúlacht teangeolaíoch atá i measc páistí na tíre seo atá ag freastal ar scoil lán-Ghaeilge</w:t>
      </w:r>
      <w:r w:rsidRPr="00DB466E">
        <w:rPr>
          <w:rFonts w:asciiTheme="minorHAnsi" w:hAnsiTheme="minorHAnsi"/>
          <w:sz w:val="22"/>
          <w:szCs w:val="22"/>
          <w:lang w:val="en-IE"/>
        </w:rPr>
        <w:t>.  Aithnítear go bhfuil síceolaithe NEPS den scoth ar fáil, le suim sa chóras agus tuiscint air, ach is feiniméan coitianta é go léirítear easpa tuisceana  ar chumas an chórais plé go dearfach leis an bpáiste le RSO. Dá thoradh seo, is minic a cheistítear oiriúnacht an chórais do pháistí le RSO.  Déantar moladh go minic páiste a aistriú ó scoil lán-Ghaeilge go scoil Bhéarla, gan aon fhianaise ann le tacú leis an moladh. Is ábhar mór imní é seo do thuismitheoirí agus ábhar míshástachta do na scoileanna atá ag iarraidh gach deis a thabhairt do gach páiste sa chóras ar bhonn cothrom. Aithnítear go bhfuil feabhas tagtha ar thuiscint na soláthróirí seirbhíse ar oiriúnacht an pháiste le RSO don scoil lán-Ghaeilge, ach aithnítear go bhfuil gá leis an tuiscint sin a mhéadú go córasach.</w:t>
      </w:r>
    </w:p>
    <w:p w:rsidR="009F4BB3" w:rsidRPr="00DB466E" w:rsidRDefault="009F4BB3" w:rsidP="00775347">
      <w:pPr>
        <w:spacing w:line="360" w:lineRule="auto"/>
        <w:jc w:val="both"/>
        <w:rPr>
          <w:rFonts w:asciiTheme="minorHAnsi" w:hAnsiTheme="minorHAnsi"/>
          <w:sz w:val="22"/>
          <w:szCs w:val="22"/>
          <w:lang w:val="en-IE"/>
        </w:rPr>
      </w:pPr>
    </w:p>
    <w:p w:rsidR="009F4BB3" w:rsidRPr="00DB466E" w:rsidRDefault="009F4BB3" w:rsidP="00775347">
      <w:pPr>
        <w:spacing w:line="360" w:lineRule="auto"/>
        <w:jc w:val="both"/>
        <w:rPr>
          <w:rFonts w:asciiTheme="minorHAnsi" w:hAnsiTheme="minorHAnsi"/>
          <w:sz w:val="22"/>
          <w:szCs w:val="22"/>
          <w:lang w:val="en-IE"/>
        </w:rPr>
      </w:pPr>
      <w:r w:rsidRPr="00DB466E">
        <w:rPr>
          <w:rFonts w:asciiTheme="minorHAnsi" w:hAnsiTheme="minorHAnsi"/>
          <w:sz w:val="22"/>
          <w:szCs w:val="22"/>
          <w:lang w:val="en-IE"/>
        </w:rPr>
        <w:t>Tá páistí le RSO de chineálacha éagsúla go forleathan tríd na scoileanna lán-Ghaeilge, agus an líon ag dul i méid. Fáiltítear go mór rompu agus cuirtear gach tacaíocht ar fáil dóibh. Léiríonn taithí na scoileanna go n-éiríonn chomh maith le páistí le RSO i scoileanna lán-Ghaeilge is a n-éiríonn leo i scoileanna lán-Bhéarla ach go mbíonn buntáiste an dátheangachais acu, buntáiste a cheiltear go han-mhinic ar pháistí le RSO i scoileanna Béarla.</w:t>
      </w:r>
    </w:p>
    <w:p w:rsidR="009F4BB3" w:rsidRPr="00DB466E" w:rsidRDefault="009F4BB3" w:rsidP="00775347">
      <w:pPr>
        <w:spacing w:line="360" w:lineRule="auto"/>
        <w:jc w:val="both"/>
        <w:rPr>
          <w:rFonts w:asciiTheme="minorHAnsi" w:hAnsiTheme="minorHAnsi"/>
          <w:sz w:val="22"/>
          <w:szCs w:val="22"/>
          <w:lang w:val="en-IE"/>
        </w:rPr>
      </w:pPr>
    </w:p>
    <w:p w:rsidR="009F4BB3" w:rsidRPr="00DB466E" w:rsidRDefault="009F4BB3" w:rsidP="00775347">
      <w:pPr>
        <w:spacing w:line="360" w:lineRule="auto"/>
        <w:jc w:val="both"/>
        <w:rPr>
          <w:rFonts w:asciiTheme="minorHAnsi" w:hAnsiTheme="minorHAnsi"/>
          <w:b/>
          <w:sz w:val="22"/>
          <w:szCs w:val="22"/>
          <w:lang w:val="en-IE"/>
        </w:rPr>
      </w:pPr>
      <w:r w:rsidRPr="00DB466E">
        <w:rPr>
          <w:rFonts w:asciiTheme="minorHAnsi" w:hAnsiTheme="minorHAnsi"/>
          <w:sz w:val="22"/>
          <w:szCs w:val="22"/>
          <w:lang w:val="en-IE"/>
        </w:rPr>
        <w:t xml:space="preserve">Is mian linn a chinntiú go n-ardófar tuiscint na soláthróirí seirbhíse, an phobail agus na dtuismitheoirí faoi chumas agus toil na scoileanna lán-Ghaeilge freastal ar pháistí le RSO. Chuige sin, táimid ag dul i gcomhairle le NCSE, NEPS, PSI, An Roinn Oideachais agus Scileanna, SESS, srl. agus táimid dóchasach faoin leibhéal dea-thola atá ann iniúchadh a dhéanamh ar an gceist seo </w:t>
      </w:r>
      <w:r w:rsidR="0062642F" w:rsidRPr="00DB466E">
        <w:rPr>
          <w:rFonts w:asciiTheme="minorHAnsi" w:hAnsiTheme="minorHAnsi"/>
          <w:sz w:val="22"/>
          <w:szCs w:val="22"/>
          <w:lang w:val="en-IE"/>
        </w:rPr>
        <w:t>g</w:t>
      </w:r>
      <w:r w:rsidR="0062642F">
        <w:rPr>
          <w:rFonts w:asciiTheme="minorHAnsi" w:hAnsiTheme="minorHAnsi"/>
          <w:sz w:val="22"/>
          <w:szCs w:val="22"/>
          <w:lang w:val="en-IE"/>
        </w:rPr>
        <w:t>o</w:t>
      </w:r>
      <w:r w:rsidR="0062642F" w:rsidRPr="00DB466E">
        <w:rPr>
          <w:rFonts w:asciiTheme="minorHAnsi" w:hAnsiTheme="minorHAnsi"/>
          <w:sz w:val="22"/>
          <w:szCs w:val="22"/>
          <w:lang w:val="en-IE"/>
        </w:rPr>
        <w:t xml:space="preserve"> </w:t>
      </w:r>
      <w:r w:rsidRPr="00DB466E">
        <w:rPr>
          <w:rFonts w:asciiTheme="minorHAnsi" w:hAnsiTheme="minorHAnsi"/>
          <w:sz w:val="22"/>
          <w:szCs w:val="22"/>
          <w:lang w:val="en-IE"/>
        </w:rPr>
        <w:t xml:space="preserve">córasach, agus trí chur chuige taighde-bhunaithe. </w:t>
      </w:r>
    </w:p>
    <w:p w:rsidR="00C1516E" w:rsidRPr="00DB466E" w:rsidRDefault="00C1516E" w:rsidP="00775347">
      <w:pPr>
        <w:spacing w:line="360" w:lineRule="auto"/>
        <w:jc w:val="both"/>
        <w:rPr>
          <w:rFonts w:asciiTheme="minorHAnsi" w:hAnsiTheme="minorHAnsi"/>
          <w:sz w:val="22"/>
          <w:szCs w:val="22"/>
          <w:lang w:val="en-IE"/>
        </w:rPr>
      </w:pPr>
    </w:p>
    <w:p w:rsidR="00C1516E" w:rsidRPr="00DB466E" w:rsidRDefault="009F4BB3" w:rsidP="00775347">
      <w:pPr>
        <w:spacing w:line="360" w:lineRule="auto"/>
        <w:jc w:val="both"/>
        <w:rPr>
          <w:rFonts w:asciiTheme="minorHAnsi" w:hAnsiTheme="minorHAnsi"/>
          <w:sz w:val="22"/>
          <w:szCs w:val="22"/>
          <w:lang w:val="en-IE"/>
        </w:rPr>
      </w:pPr>
      <w:r w:rsidRPr="00DB466E">
        <w:rPr>
          <w:rFonts w:asciiTheme="minorHAnsi" w:hAnsiTheme="minorHAnsi"/>
          <w:sz w:val="22"/>
          <w:szCs w:val="22"/>
          <w:lang w:val="en-IE"/>
        </w:rPr>
        <w:t xml:space="preserve">Maidir leis an múnla nua atá á fhorbairt do leithdháileadh mhúinteoirí acmhainní, atá le teacht i bhfeidhm i 2016, tá an-chuid imní i measc scoileanna lán-Ghaeilge </w:t>
      </w:r>
      <w:r w:rsidR="00EB08A2">
        <w:rPr>
          <w:rFonts w:asciiTheme="minorHAnsi" w:hAnsiTheme="minorHAnsi"/>
          <w:sz w:val="22"/>
          <w:szCs w:val="22"/>
          <w:lang w:val="en-IE"/>
        </w:rPr>
        <w:t xml:space="preserve">sa Ghaeltacht agus lasmuigh di </w:t>
      </w:r>
      <w:r w:rsidRPr="00DB466E">
        <w:rPr>
          <w:rFonts w:asciiTheme="minorHAnsi" w:hAnsiTheme="minorHAnsi"/>
          <w:sz w:val="22"/>
          <w:szCs w:val="22"/>
          <w:lang w:val="en-IE"/>
        </w:rPr>
        <w:t>faoi, ar a n-áirítear:-</w:t>
      </w:r>
    </w:p>
    <w:p w:rsidR="009F4BB3" w:rsidRPr="00DB466E" w:rsidRDefault="009F4BB3" w:rsidP="00775347">
      <w:pPr>
        <w:spacing w:line="360" w:lineRule="auto"/>
        <w:jc w:val="both"/>
        <w:rPr>
          <w:rFonts w:asciiTheme="minorHAnsi" w:hAnsiTheme="minorHAnsi"/>
          <w:sz w:val="22"/>
          <w:szCs w:val="22"/>
          <w:lang w:val="en-IE"/>
        </w:rPr>
      </w:pPr>
    </w:p>
    <w:p w:rsidR="00C1516E" w:rsidRPr="00DB466E" w:rsidRDefault="00C1516E" w:rsidP="00775347">
      <w:pPr>
        <w:spacing w:line="360" w:lineRule="auto"/>
        <w:jc w:val="both"/>
        <w:rPr>
          <w:rFonts w:asciiTheme="minorHAnsi" w:hAnsiTheme="minorHAnsi"/>
          <w:sz w:val="22"/>
          <w:szCs w:val="22"/>
          <w:lang w:val="en-IE"/>
        </w:rPr>
      </w:pPr>
    </w:p>
    <w:p w:rsidR="00C1516E" w:rsidRPr="00DB466E" w:rsidRDefault="009F4BB3" w:rsidP="00775347">
      <w:pPr>
        <w:pStyle w:val="Default"/>
        <w:numPr>
          <w:ilvl w:val="0"/>
          <w:numId w:val="3"/>
        </w:numPr>
        <w:spacing w:line="360" w:lineRule="auto"/>
        <w:rPr>
          <w:rFonts w:asciiTheme="minorHAnsi" w:hAnsiTheme="minorHAnsi"/>
          <w:color w:val="auto"/>
          <w:sz w:val="22"/>
          <w:szCs w:val="22"/>
        </w:rPr>
      </w:pPr>
      <w:r w:rsidRPr="00DB466E">
        <w:rPr>
          <w:rFonts w:asciiTheme="minorHAnsi" w:hAnsiTheme="minorHAnsi"/>
          <w:color w:val="auto"/>
          <w:sz w:val="22"/>
          <w:szCs w:val="22"/>
        </w:rPr>
        <w:t xml:space="preserve">Nach bhfuil </w:t>
      </w:r>
      <w:r w:rsidR="00C1516E" w:rsidRPr="00DB466E">
        <w:rPr>
          <w:rFonts w:asciiTheme="minorHAnsi" w:hAnsiTheme="minorHAnsi"/>
          <w:color w:val="auto"/>
          <w:sz w:val="22"/>
          <w:szCs w:val="22"/>
        </w:rPr>
        <w:t xml:space="preserve">aon aitheantas nó catagóir ann chun </w:t>
      </w:r>
      <w:r w:rsidR="00C1516E" w:rsidRPr="00DB466E">
        <w:rPr>
          <w:rFonts w:asciiTheme="minorHAnsi" w:hAnsiTheme="minorHAnsi"/>
          <w:b/>
          <w:color w:val="auto"/>
          <w:sz w:val="22"/>
          <w:szCs w:val="22"/>
        </w:rPr>
        <w:t>riachtanais agus dúshláin bhreise na scoileanna lán-Ghaeilge a mheasúnú</w:t>
      </w:r>
      <w:r w:rsidR="00C1516E" w:rsidRPr="00DB466E">
        <w:rPr>
          <w:rFonts w:asciiTheme="minorHAnsi" w:hAnsiTheme="minorHAnsi"/>
          <w:color w:val="auto"/>
          <w:sz w:val="22"/>
          <w:szCs w:val="22"/>
        </w:rPr>
        <w:t xml:space="preserve">, ar a n-áirítear an dúshlán breise a bhaineann leis an teagasc trí mheán na Gaeilge, an éagsúlacht theangeolaíoch i ngach suíomh scoile agus scoil Ghaeltachta – agus de bharr na héagsúlachta seo, ní fheictear gur uirlis chuí iad na scrúduithe caighdeánaithe. </w:t>
      </w:r>
    </w:p>
    <w:p w:rsidR="00C1516E" w:rsidRPr="00DB466E" w:rsidRDefault="00C1516E" w:rsidP="00775347">
      <w:pPr>
        <w:pStyle w:val="Default"/>
        <w:numPr>
          <w:ilvl w:val="0"/>
          <w:numId w:val="3"/>
        </w:numPr>
        <w:spacing w:line="360" w:lineRule="auto"/>
        <w:rPr>
          <w:rFonts w:asciiTheme="minorHAnsi" w:hAnsiTheme="minorHAnsi"/>
          <w:sz w:val="22"/>
          <w:szCs w:val="22"/>
        </w:rPr>
      </w:pPr>
      <w:r w:rsidRPr="00DB466E">
        <w:rPr>
          <w:rFonts w:asciiTheme="minorHAnsi" w:hAnsiTheme="minorHAnsi"/>
          <w:color w:val="auto"/>
          <w:sz w:val="22"/>
          <w:szCs w:val="22"/>
        </w:rPr>
        <w:t xml:space="preserve">Ní thógann an múnla seo </w:t>
      </w:r>
      <w:r w:rsidRPr="00DB466E">
        <w:rPr>
          <w:rFonts w:asciiTheme="minorHAnsi" w:hAnsiTheme="minorHAnsi"/>
          <w:b/>
          <w:color w:val="auto"/>
          <w:sz w:val="22"/>
          <w:szCs w:val="22"/>
        </w:rPr>
        <w:t>an córas tumoideachais</w:t>
      </w:r>
      <w:r w:rsidRPr="00DB466E">
        <w:rPr>
          <w:rFonts w:asciiTheme="minorHAnsi" w:hAnsiTheme="minorHAnsi"/>
          <w:color w:val="auto"/>
          <w:sz w:val="22"/>
          <w:szCs w:val="22"/>
        </w:rPr>
        <w:t xml:space="preserve"> san áireamh. Cé go bhfuiltear ag súil leis go mbainfidh scoileanna lán-Ghaeilge ardchaighdeán oideachais amach sa dá theanga, Béarla agus Gaeilge sa Straitéis Litearthachta, ní aithnítear an córas tumoideachais sa mhúnla nua ná aon tacaíocht bhreise chun spriocanna na Straitéise Litearthachta a bhaint amach. </w:t>
      </w:r>
    </w:p>
    <w:p w:rsidR="00C1516E" w:rsidRPr="00DB466E" w:rsidRDefault="00C1516E" w:rsidP="00775347">
      <w:pPr>
        <w:pStyle w:val="Default"/>
        <w:numPr>
          <w:ilvl w:val="0"/>
          <w:numId w:val="3"/>
        </w:numPr>
        <w:spacing w:line="360" w:lineRule="auto"/>
        <w:rPr>
          <w:rFonts w:asciiTheme="minorHAnsi" w:hAnsiTheme="minorHAnsi"/>
          <w:b/>
          <w:color w:val="auto"/>
          <w:sz w:val="22"/>
          <w:szCs w:val="22"/>
        </w:rPr>
      </w:pPr>
      <w:r w:rsidRPr="00DB466E">
        <w:rPr>
          <w:rFonts w:asciiTheme="minorHAnsi" w:hAnsiTheme="minorHAnsi"/>
          <w:color w:val="auto"/>
          <w:sz w:val="22"/>
          <w:szCs w:val="22"/>
        </w:rPr>
        <w:t>Níl measúnú ná tástáil chuí á dhéanamh ar fhoghlai</w:t>
      </w:r>
      <w:r w:rsidR="009F4BB3" w:rsidRPr="00DB466E">
        <w:rPr>
          <w:rFonts w:asciiTheme="minorHAnsi" w:hAnsiTheme="minorHAnsi"/>
          <w:color w:val="auto"/>
          <w:sz w:val="22"/>
          <w:szCs w:val="22"/>
        </w:rPr>
        <w:t xml:space="preserve">m teangacha nó ar fhoghlaim trí </w:t>
      </w:r>
      <w:r w:rsidRPr="00DB466E">
        <w:rPr>
          <w:rFonts w:asciiTheme="minorHAnsi" w:hAnsiTheme="minorHAnsi"/>
          <w:color w:val="auto"/>
          <w:sz w:val="22"/>
          <w:szCs w:val="22"/>
        </w:rPr>
        <w:t xml:space="preserve">mheán na Gaeilge. Go dtí go mbeidh córas measúnaithe cuí ann, ní bhraitear gur ceart ná go bhfuil sé </w:t>
      </w:r>
      <w:r w:rsidRPr="00DB466E">
        <w:rPr>
          <w:rFonts w:asciiTheme="minorHAnsi" w:hAnsiTheme="minorHAnsi"/>
          <w:b/>
          <w:color w:val="auto"/>
          <w:sz w:val="22"/>
          <w:szCs w:val="22"/>
        </w:rPr>
        <w:t xml:space="preserve">indéanta sainiú a dhéanamh ar phróifíl oideachais scoil lán-Ghaeilge. </w:t>
      </w:r>
    </w:p>
    <w:p w:rsidR="00C1516E" w:rsidRPr="00DB466E" w:rsidRDefault="00C1516E" w:rsidP="00775347">
      <w:pPr>
        <w:pStyle w:val="Default"/>
        <w:numPr>
          <w:ilvl w:val="0"/>
          <w:numId w:val="3"/>
        </w:numPr>
        <w:spacing w:line="360" w:lineRule="auto"/>
        <w:rPr>
          <w:rFonts w:asciiTheme="minorHAnsi" w:hAnsiTheme="minorHAnsi"/>
          <w:color w:val="auto"/>
          <w:sz w:val="22"/>
          <w:szCs w:val="22"/>
        </w:rPr>
      </w:pPr>
      <w:r w:rsidRPr="00DB466E">
        <w:rPr>
          <w:rFonts w:asciiTheme="minorHAnsi" w:hAnsiTheme="minorHAnsi"/>
          <w:color w:val="auto"/>
          <w:sz w:val="22"/>
          <w:szCs w:val="22"/>
        </w:rPr>
        <w:t xml:space="preserve">Tá an-imní ann go mbeidh na scoileanna thíos leis atá i ndiaidh obair go dícheallach chun caighdeáin a ardú agus go bhfuil </w:t>
      </w:r>
      <w:r w:rsidRPr="00DB466E">
        <w:rPr>
          <w:rFonts w:asciiTheme="minorHAnsi" w:hAnsiTheme="minorHAnsi"/>
          <w:b/>
          <w:color w:val="auto"/>
          <w:sz w:val="22"/>
          <w:szCs w:val="22"/>
        </w:rPr>
        <w:t>baol ann go gcaillfí na hacmhainní</w:t>
      </w:r>
      <w:r w:rsidRPr="00DB466E">
        <w:rPr>
          <w:rFonts w:asciiTheme="minorHAnsi" w:hAnsiTheme="minorHAnsi"/>
          <w:color w:val="auto"/>
          <w:sz w:val="22"/>
          <w:szCs w:val="22"/>
        </w:rPr>
        <w:t xml:space="preserve"> a bhí ann go dtí seo. Bheadh impleachtaí aige seo don chaighdeán atá an scoil ag iarraidh a shaothrú, agus do leithdháileadh na n-acmhainní sa todhchaí má thiteann caighdeáin an oideachais dá bharr.  </w:t>
      </w:r>
    </w:p>
    <w:p w:rsidR="00D750DA" w:rsidRPr="00DB466E" w:rsidRDefault="00D750DA" w:rsidP="00775347">
      <w:pPr>
        <w:spacing w:line="360" w:lineRule="auto"/>
        <w:rPr>
          <w:rFonts w:asciiTheme="minorHAnsi" w:hAnsiTheme="minorHAnsi"/>
          <w:sz w:val="22"/>
          <w:szCs w:val="22"/>
          <w:lang w:val="en-IE"/>
        </w:rPr>
      </w:pPr>
    </w:p>
    <w:p w:rsidR="00D750DA" w:rsidRDefault="00EB08A2" w:rsidP="00775347">
      <w:pPr>
        <w:spacing w:line="360" w:lineRule="auto"/>
        <w:rPr>
          <w:rFonts w:asciiTheme="minorHAnsi" w:hAnsiTheme="minorHAnsi"/>
          <w:sz w:val="22"/>
          <w:szCs w:val="22"/>
          <w:lang w:val="en-IE"/>
        </w:rPr>
      </w:pPr>
      <w:r>
        <w:rPr>
          <w:rFonts w:asciiTheme="minorHAnsi" w:hAnsiTheme="minorHAnsi"/>
          <w:sz w:val="22"/>
          <w:szCs w:val="22"/>
          <w:lang w:val="en-IE"/>
        </w:rPr>
        <w:t xml:space="preserve">Ábhar mór míshástachta don earnáil is ea an t-athrú suntasach a tháinig ar bhord COGG agus na himpleachtaí dá réir don ionadaíocht mhúinteoirí laistigh agus lasmuigh den Ghaeltacht. Sa socrú úr, fágtar nach bhfuil aon ionadaíocht ar an mbord de mhúinteoirí Gaeltachta. Is faillí an-mhór é seo agus iarrfaimid ar an Roinn athmhachnamh a dhéanamh air de réir. </w:t>
      </w:r>
    </w:p>
    <w:p w:rsidR="00EB08A2" w:rsidRDefault="00EB08A2" w:rsidP="00775347">
      <w:pPr>
        <w:spacing w:line="360" w:lineRule="auto"/>
        <w:rPr>
          <w:rFonts w:asciiTheme="minorHAnsi" w:hAnsiTheme="minorHAnsi"/>
          <w:sz w:val="22"/>
          <w:szCs w:val="22"/>
          <w:lang w:val="en-IE"/>
        </w:rPr>
      </w:pPr>
    </w:p>
    <w:p w:rsidR="00EB08A2" w:rsidRDefault="00EB08A2" w:rsidP="00775347">
      <w:pPr>
        <w:spacing w:line="360" w:lineRule="auto"/>
        <w:rPr>
          <w:rFonts w:asciiTheme="minorHAnsi" w:hAnsiTheme="minorHAnsi"/>
          <w:sz w:val="22"/>
          <w:szCs w:val="22"/>
          <w:lang w:val="en-IE"/>
        </w:rPr>
      </w:pPr>
      <w:r>
        <w:rPr>
          <w:rFonts w:asciiTheme="minorHAnsi" w:hAnsiTheme="minorHAnsi"/>
          <w:sz w:val="22"/>
          <w:szCs w:val="22"/>
          <w:lang w:val="en-IE"/>
        </w:rPr>
        <w:t xml:space="preserve">Ar nóta dearfach, fáiltímid thar ceann na scoileanna lán-Ghaeilge laistigh agus lasmuigh den Ghaeltacht go mór roimh chinneadh na Roinne go leathnófaí go hoifigiúil an tréimhse luath-thumoideachais go 2 bhliain mar chuid d’fhorordú an churaclaim. </w:t>
      </w:r>
    </w:p>
    <w:p w:rsidR="00EB08A2" w:rsidRPr="00DB466E" w:rsidRDefault="00EB08A2" w:rsidP="00775347">
      <w:pPr>
        <w:spacing w:line="360" w:lineRule="auto"/>
        <w:rPr>
          <w:rFonts w:asciiTheme="minorHAnsi" w:hAnsiTheme="minorHAnsi"/>
          <w:sz w:val="22"/>
          <w:szCs w:val="22"/>
          <w:lang w:val="en-IE"/>
        </w:rPr>
      </w:pPr>
    </w:p>
    <w:p w:rsidR="00D750DA" w:rsidRPr="00DB466E" w:rsidRDefault="009F4BB3" w:rsidP="00775347">
      <w:pPr>
        <w:spacing w:line="360" w:lineRule="auto"/>
        <w:rPr>
          <w:rFonts w:asciiTheme="minorHAnsi" w:hAnsiTheme="minorHAnsi"/>
          <w:sz w:val="22"/>
          <w:szCs w:val="22"/>
          <w:lang w:val="en-IE"/>
        </w:rPr>
      </w:pPr>
      <w:r w:rsidRPr="00DB466E">
        <w:rPr>
          <w:rFonts w:asciiTheme="minorHAnsi" w:hAnsiTheme="minorHAnsi"/>
          <w:sz w:val="22"/>
          <w:szCs w:val="22"/>
          <w:lang w:val="en-IE"/>
        </w:rPr>
        <w:t xml:space="preserve">Mar fhocal scoir, níl sa mhéid atá réamhráite ach léargas ar na príomhábhair imní a léirítear bliain i </w:t>
      </w:r>
      <w:r w:rsidR="00275CF4" w:rsidRPr="00DB466E">
        <w:rPr>
          <w:rFonts w:asciiTheme="minorHAnsi" w:hAnsiTheme="minorHAnsi"/>
          <w:sz w:val="22"/>
          <w:szCs w:val="22"/>
          <w:lang w:val="en-IE"/>
        </w:rPr>
        <w:t>ndiaidh</w:t>
      </w:r>
      <w:r w:rsidRPr="00DB466E">
        <w:rPr>
          <w:rFonts w:asciiTheme="minorHAnsi" w:hAnsiTheme="minorHAnsi"/>
          <w:sz w:val="22"/>
          <w:szCs w:val="22"/>
          <w:lang w:val="en-IE"/>
        </w:rPr>
        <w:t xml:space="preserve"> bliana. Fáiltímid roimh an deis ceisteanna a fhreagairt orthu, agus ar cheisteanna eile a bhaineann le forbairt an oideachais lán-Ghaeilge</w:t>
      </w:r>
      <w:r w:rsidR="00575325" w:rsidRPr="00DB466E">
        <w:rPr>
          <w:rFonts w:asciiTheme="minorHAnsi" w:hAnsiTheme="minorHAnsi"/>
          <w:sz w:val="22"/>
          <w:szCs w:val="22"/>
          <w:lang w:val="en-IE"/>
        </w:rPr>
        <w:t xml:space="preserve">, agus fáiltímid roimh aon chúnamh i bhforbairt na saincheisteanna céanna. </w:t>
      </w:r>
    </w:p>
    <w:p w:rsidR="00275CF4" w:rsidRDefault="00275CF4" w:rsidP="00775347">
      <w:pPr>
        <w:spacing w:line="360" w:lineRule="auto"/>
        <w:rPr>
          <w:rFonts w:asciiTheme="minorHAnsi" w:hAnsiTheme="minorHAnsi"/>
          <w:iCs/>
          <w:sz w:val="22"/>
          <w:szCs w:val="22"/>
          <w:lang w:val="en-IE"/>
        </w:rPr>
      </w:pPr>
    </w:p>
    <w:p w:rsidR="00D750DA" w:rsidRPr="00DB466E" w:rsidRDefault="00D750DA" w:rsidP="00775347">
      <w:pPr>
        <w:spacing w:line="360" w:lineRule="auto"/>
        <w:rPr>
          <w:rFonts w:asciiTheme="minorHAnsi" w:hAnsiTheme="minorHAnsi"/>
          <w:iCs/>
          <w:sz w:val="22"/>
          <w:szCs w:val="22"/>
          <w:lang w:val="en-IE"/>
        </w:rPr>
      </w:pPr>
      <w:r w:rsidRPr="00DB466E">
        <w:rPr>
          <w:rFonts w:asciiTheme="minorHAnsi" w:hAnsiTheme="minorHAnsi"/>
          <w:iCs/>
          <w:sz w:val="22"/>
          <w:szCs w:val="22"/>
          <w:lang w:val="en-IE"/>
        </w:rPr>
        <w:t xml:space="preserve">Gabhaimid buíochas ó chroí libh uile as </w:t>
      </w:r>
      <w:r w:rsidR="00275CF4">
        <w:rPr>
          <w:rFonts w:asciiTheme="minorHAnsi" w:hAnsiTheme="minorHAnsi"/>
          <w:iCs/>
          <w:sz w:val="22"/>
          <w:szCs w:val="22"/>
          <w:lang w:val="en-IE"/>
        </w:rPr>
        <w:t xml:space="preserve">as gcuireadh teacht i bhur láthair inniu agus </w:t>
      </w:r>
      <w:r w:rsidRPr="00DB466E">
        <w:rPr>
          <w:rFonts w:asciiTheme="minorHAnsi" w:hAnsiTheme="minorHAnsi"/>
          <w:iCs/>
          <w:sz w:val="22"/>
          <w:szCs w:val="22"/>
          <w:lang w:val="en-IE"/>
        </w:rPr>
        <w:t>bhur gcuid ama agus spéise</w:t>
      </w:r>
      <w:r w:rsidR="00275CF4">
        <w:rPr>
          <w:rFonts w:asciiTheme="minorHAnsi" w:hAnsiTheme="minorHAnsi"/>
          <w:iCs/>
          <w:sz w:val="22"/>
          <w:szCs w:val="22"/>
          <w:lang w:val="en-IE"/>
        </w:rPr>
        <w:t xml:space="preserve"> i bhforbairt an oideachais lán-Ghaeilge</w:t>
      </w:r>
      <w:r w:rsidRPr="00DB466E">
        <w:rPr>
          <w:rFonts w:asciiTheme="minorHAnsi" w:hAnsiTheme="minorHAnsi"/>
          <w:iCs/>
          <w:sz w:val="22"/>
          <w:szCs w:val="22"/>
          <w:lang w:val="en-IE"/>
        </w:rPr>
        <w:t xml:space="preserve">. </w:t>
      </w:r>
    </w:p>
    <w:p w:rsidR="00275CF4" w:rsidRDefault="00275CF4" w:rsidP="00775347">
      <w:pPr>
        <w:spacing w:line="360" w:lineRule="auto"/>
        <w:rPr>
          <w:rFonts w:asciiTheme="minorHAnsi" w:hAnsiTheme="minorHAnsi"/>
          <w:b/>
          <w:sz w:val="22"/>
          <w:szCs w:val="22"/>
          <w:lang w:val="en-IE"/>
        </w:rPr>
      </w:pPr>
    </w:p>
    <w:p w:rsidR="00275CF4" w:rsidRDefault="00275CF4" w:rsidP="00775347">
      <w:pPr>
        <w:spacing w:line="360" w:lineRule="auto"/>
        <w:rPr>
          <w:rFonts w:asciiTheme="minorHAnsi" w:hAnsiTheme="minorHAnsi"/>
          <w:b/>
          <w:sz w:val="22"/>
          <w:szCs w:val="22"/>
          <w:lang w:val="en-IE"/>
        </w:rPr>
      </w:pPr>
    </w:p>
    <w:p w:rsidR="00275CF4" w:rsidRDefault="00275CF4" w:rsidP="00775347">
      <w:pPr>
        <w:spacing w:line="360" w:lineRule="auto"/>
        <w:rPr>
          <w:rFonts w:asciiTheme="minorHAnsi" w:hAnsiTheme="minorHAnsi"/>
          <w:b/>
          <w:sz w:val="22"/>
          <w:szCs w:val="22"/>
          <w:lang w:val="en-IE"/>
        </w:rPr>
      </w:pPr>
    </w:p>
    <w:p w:rsidR="00030F91" w:rsidRPr="00030F91" w:rsidRDefault="00030F91" w:rsidP="00775347">
      <w:pPr>
        <w:spacing w:line="360" w:lineRule="auto"/>
        <w:rPr>
          <w:rFonts w:asciiTheme="minorHAnsi" w:hAnsiTheme="minorHAnsi"/>
          <w:b/>
          <w:sz w:val="22"/>
          <w:szCs w:val="22"/>
          <w:lang w:val="en-IE"/>
        </w:rPr>
      </w:pPr>
      <w:r w:rsidRPr="00030F91">
        <w:rPr>
          <w:rFonts w:asciiTheme="minorHAnsi" w:hAnsiTheme="minorHAnsi"/>
          <w:b/>
          <w:sz w:val="22"/>
          <w:szCs w:val="22"/>
          <w:lang w:val="en-IE"/>
        </w:rPr>
        <w:t xml:space="preserve">Líon na </w:t>
      </w:r>
      <w:r>
        <w:rPr>
          <w:rFonts w:asciiTheme="minorHAnsi" w:hAnsiTheme="minorHAnsi"/>
          <w:b/>
          <w:sz w:val="22"/>
          <w:szCs w:val="22"/>
          <w:lang w:val="en-IE"/>
        </w:rPr>
        <w:t>bh</w:t>
      </w:r>
      <w:r w:rsidRPr="00030F91">
        <w:rPr>
          <w:rFonts w:asciiTheme="minorHAnsi" w:hAnsiTheme="minorHAnsi"/>
          <w:b/>
          <w:sz w:val="22"/>
          <w:szCs w:val="22"/>
          <w:lang w:val="en-IE"/>
        </w:rPr>
        <w:t>foras tumoideachais don bhliain acadúil 2014/15:</w:t>
      </w:r>
    </w:p>
    <w:p w:rsidR="00030F91" w:rsidRDefault="00030F91" w:rsidP="00775347">
      <w:pPr>
        <w:spacing w:line="360" w:lineRule="auto"/>
        <w:rPr>
          <w:rFonts w:asciiTheme="minorHAnsi" w:hAnsiTheme="minorHAnsi"/>
          <w:sz w:val="22"/>
          <w:szCs w:val="22"/>
          <w:lang w:val="en-IE"/>
        </w:rPr>
      </w:pPr>
    </w:p>
    <w:p w:rsidR="00942CE7" w:rsidRDefault="00942CE7" w:rsidP="00775347">
      <w:pPr>
        <w:spacing w:line="360" w:lineRule="auto"/>
        <w:rPr>
          <w:rFonts w:asciiTheme="minorHAnsi" w:hAnsiTheme="minorHAnsi"/>
          <w:sz w:val="22"/>
          <w:szCs w:val="22"/>
          <w:lang w:val="en-IE"/>
        </w:rPr>
      </w:pPr>
      <w:r>
        <w:rPr>
          <w:rFonts w:asciiTheme="minorHAnsi" w:hAnsiTheme="minorHAnsi"/>
          <w:sz w:val="22"/>
          <w:szCs w:val="22"/>
          <w:lang w:val="en-IE"/>
        </w:rPr>
        <w:t>Naíonraí sna 26 co. lasmuigh den Ghaeltacht:</w:t>
      </w:r>
      <w:r>
        <w:rPr>
          <w:rFonts w:asciiTheme="minorHAnsi" w:hAnsiTheme="minorHAnsi"/>
          <w:sz w:val="22"/>
          <w:szCs w:val="22"/>
          <w:lang w:val="en-IE"/>
        </w:rPr>
        <w:tab/>
      </w:r>
      <w:r w:rsidRPr="00942CE7">
        <w:rPr>
          <w:rFonts w:asciiTheme="minorHAnsi" w:hAnsiTheme="minorHAnsi"/>
          <w:b/>
          <w:sz w:val="22"/>
          <w:szCs w:val="22"/>
          <w:lang w:val="en-IE"/>
        </w:rPr>
        <w:t>187</w:t>
      </w:r>
    </w:p>
    <w:p w:rsidR="00942CE7" w:rsidRDefault="00942CE7" w:rsidP="00775347">
      <w:pPr>
        <w:spacing w:line="360" w:lineRule="auto"/>
        <w:rPr>
          <w:rFonts w:asciiTheme="minorHAnsi" w:hAnsiTheme="minorHAnsi"/>
          <w:sz w:val="22"/>
          <w:szCs w:val="22"/>
          <w:lang w:val="en-IE"/>
        </w:rPr>
      </w:pPr>
    </w:p>
    <w:p w:rsidR="00942CE7" w:rsidRPr="00942CE7" w:rsidRDefault="00942CE7" w:rsidP="00775347">
      <w:pPr>
        <w:spacing w:line="360" w:lineRule="auto"/>
        <w:rPr>
          <w:rFonts w:asciiTheme="minorHAnsi" w:hAnsiTheme="minorHAnsi"/>
          <w:sz w:val="22"/>
          <w:szCs w:val="22"/>
          <w:lang w:val="en-IE"/>
        </w:rPr>
      </w:pPr>
      <w:r w:rsidRPr="00942CE7">
        <w:rPr>
          <w:rFonts w:asciiTheme="minorHAnsi" w:hAnsiTheme="minorHAnsi"/>
          <w:sz w:val="22"/>
          <w:szCs w:val="22"/>
          <w:lang w:val="en-IE"/>
        </w:rPr>
        <w:t>Bunscoileanna</w:t>
      </w:r>
      <w:r>
        <w:rPr>
          <w:rFonts w:asciiTheme="minorHAnsi" w:hAnsiTheme="minorHAnsi"/>
          <w:sz w:val="22"/>
          <w:szCs w:val="22"/>
          <w:lang w:val="en-IE"/>
        </w:rPr>
        <w:t xml:space="preserve"> lasmuigh den Ghaeltacht</w:t>
      </w:r>
      <w:r w:rsidRPr="00942CE7">
        <w:rPr>
          <w:rFonts w:asciiTheme="minorHAnsi" w:hAnsiTheme="minorHAnsi"/>
          <w:sz w:val="22"/>
          <w:szCs w:val="22"/>
          <w:lang w:val="en-IE"/>
        </w:rPr>
        <w:t xml:space="preserve">: </w:t>
      </w:r>
      <w:r>
        <w:rPr>
          <w:rFonts w:asciiTheme="minorHAnsi" w:hAnsiTheme="minorHAnsi"/>
          <w:sz w:val="22"/>
          <w:szCs w:val="22"/>
          <w:lang w:val="en-IE"/>
        </w:rPr>
        <w:tab/>
      </w:r>
      <w:r w:rsidRPr="00942CE7">
        <w:rPr>
          <w:rFonts w:asciiTheme="minorHAnsi" w:hAnsiTheme="minorHAnsi"/>
          <w:sz w:val="22"/>
          <w:szCs w:val="22"/>
          <w:lang w:val="en-IE"/>
        </w:rPr>
        <w:t>143</w:t>
      </w:r>
    </w:p>
    <w:p w:rsidR="00942CE7" w:rsidRPr="00942CE7" w:rsidRDefault="00942CE7" w:rsidP="00775347">
      <w:pPr>
        <w:spacing w:line="360" w:lineRule="auto"/>
        <w:rPr>
          <w:rFonts w:asciiTheme="minorHAnsi" w:hAnsiTheme="minorHAnsi"/>
          <w:sz w:val="22"/>
          <w:szCs w:val="22"/>
          <w:lang w:val="en-IE"/>
        </w:rPr>
      </w:pPr>
      <w:r w:rsidRPr="00942CE7">
        <w:rPr>
          <w:rFonts w:asciiTheme="minorHAnsi" w:hAnsiTheme="minorHAnsi"/>
          <w:sz w:val="22"/>
          <w:szCs w:val="22"/>
          <w:lang w:val="en-IE"/>
        </w:rPr>
        <w:t xml:space="preserve">Bunscoileanna Gaeltachta: </w:t>
      </w:r>
      <w:r>
        <w:rPr>
          <w:rFonts w:asciiTheme="minorHAnsi" w:hAnsiTheme="minorHAnsi"/>
          <w:sz w:val="22"/>
          <w:szCs w:val="22"/>
          <w:lang w:val="en-IE"/>
        </w:rPr>
        <w:tab/>
      </w:r>
      <w:r>
        <w:rPr>
          <w:rFonts w:asciiTheme="minorHAnsi" w:hAnsiTheme="minorHAnsi"/>
          <w:sz w:val="22"/>
          <w:szCs w:val="22"/>
          <w:lang w:val="en-IE"/>
        </w:rPr>
        <w:tab/>
      </w:r>
      <w:r>
        <w:rPr>
          <w:rFonts w:asciiTheme="minorHAnsi" w:hAnsiTheme="minorHAnsi"/>
          <w:sz w:val="22"/>
          <w:szCs w:val="22"/>
          <w:lang w:val="en-IE"/>
        </w:rPr>
        <w:tab/>
      </w:r>
      <w:r w:rsidRPr="00942CE7">
        <w:rPr>
          <w:rFonts w:asciiTheme="minorHAnsi" w:hAnsiTheme="minorHAnsi"/>
          <w:sz w:val="22"/>
          <w:szCs w:val="22"/>
          <w:lang w:val="en-IE"/>
        </w:rPr>
        <w:t>129</w:t>
      </w:r>
    </w:p>
    <w:p w:rsidR="00942CE7" w:rsidRPr="00942CE7" w:rsidRDefault="00030F91" w:rsidP="00775347">
      <w:pPr>
        <w:spacing w:line="360" w:lineRule="auto"/>
        <w:rPr>
          <w:rFonts w:asciiTheme="minorHAnsi" w:hAnsiTheme="minorHAnsi"/>
          <w:sz w:val="22"/>
          <w:szCs w:val="22"/>
          <w:lang w:val="en-IE"/>
        </w:rPr>
      </w:pPr>
      <w:r>
        <w:rPr>
          <w:rFonts w:asciiTheme="minorHAnsi" w:hAnsiTheme="minorHAnsi"/>
          <w:sz w:val="22"/>
          <w:szCs w:val="22"/>
          <w:lang w:val="en-IE"/>
        </w:rPr>
        <w:t>Bunscoileanna sna 6 C</w:t>
      </w:r>
      <w:r w:rsidR="00942CE7" w:rsidRPr="00942CE7">
        <w:rPr>
          <w:rFonts w:asciiTheme="minorHAnsi" w:hAnsiTheme="minorHAnsi"/>
          <w:sz w:val="22"/>
          <w:szCs w:val="22"/>
          <w:lang w:val="en-IE"/>
        </w:rPr>
        <w:t xml:space="preserve">ontae: </w:t>
      </w:r>
      <w:r w:rsidR="00942CE7">
        <w:rPr>
          <w:rFonts w:asciiTheme="minorHAnsi" w:hAnsiTheme="minorHAnsi"/>
          <w:sz w:val="22"/>
          <w:szCs w:val="22"/>
          <w:lang w:val="en-IE"/>
        </w:rPr>
        <w:tab/>
      </w:r>
      <w:r w:rsidR="00942CE7">
        <w:rPr>
          <w:rFonts w:asciiTheme="minorHAnsi" w:hAnsiTheme="minorHAnsi"/>
          <w:sz w:val="22"/>
          <w:szCs w:val="22"/>
          <w:lang w:val="en-IE"/>
        </w:rPr>
        <w:tab/>
      </w:r>
      <w:r w:rsidR="00942CE7">
        <w:rPr>
          <w:rFonts w:asciiTheme="minorHAnsi" w:hAnsiTheme="minorHAnsi"/>
          <w:sz w:val="22"/>
          <w:szCs w:val="22"/>
          <w:lang w:val="en-IE"/>
        </w:rPr>
        <w:tab/>
      </w:r>
      <w:r w:rsidR="00942CE7" w:rsidRPr="00942CE7">
        <w:rPr>
          <w:rFonts w:asciiTheme="minorHAnsi" w:hAnsiTheme="minorHAnsi"/>
          <w:sz w:val="22"/>
          <w:szCs w:val="22"/>
          <w:lang w:val="en-IE"/>
        </w:rPr>
        <w:t>36</w:t>
      </w:r>
    </w:p>
    <w:p w:rsidR="00D750DA" w:rsidRDefault="00942CE7" w:rsidP="00775347">
      <w:pPr>
        <w:spacing w:line="360" w:lineRule="auto"/>
        <w:rPr>
          <w:rFonts w:asciiTheme="minorHAnsi" w:hAnsiTheme="minorHAnsi"/>
          <w:sz w:val="22"/>
          <w:szCs w:val="22"/>
          <w:lang w:val="en-IE"/>
        </w:rPr>
      </w:pPr>
      <w:r w:rsidRPr="00942CE7">
        <w:rPr>
          <w:rFonts w:asciiTheme="minorHAnsi" w:hAnsiTheme="minorHAnsi"/>
          <w:sz w:val="22"/>
          <w:szCs w:val="22"/>
          <w:lang w:val="en-IE"/>
        </w:rPr>
        <w:t xml:space="preserve">Bunscoileanna san iomlán: </w:t>
      </w:r>
      <w:r>
        <w:rPr>
          <w:rFonts w:asciiTheme="minorHAnsi" w:hAnsiTheme="minorHAnsi"/>
          <w:sz w:val="22"/>
          <w:szCs w:val="22"/>
          <w:lang w:val="en-IE"/>
        </w:rPr>
        <w:tab/>
      </w:r>
      <w:r>
        <w:rPr>
          <w:rFonts w:asciiTheme="minorHAnsi" w:hAnsiTheme="minorHAnsi"/>
          <w:sz w:val="22"/>
          <w:szCs w:val="22"/>
          <w:lang w:val="en-IE"/>
        </w:rPr>
        <w:tab/>
      </w:r>
      <w:r>
        <w:rPr>
          <w:rFonts w:asciiTheme="minorHAnsi" w:hAnsiTheme="minorHAnsi"/>
          <w:sz w:val="22"/>
          <w:szCs w:val="22"/>
          <w:lang w:val="en-IE"/>
        </w:rPr>
        <w:tab/>
      </w:r>
      <w:r w:rsidRPr="00942CE7">
        <w:rPr>
          <w:rFonts w:asciiTheme="minorHAnsi" w:hAnsiTheme="minorHAnsi"/>
          <w:b/>
          <w:sz w:val="22"/>
          <w:szCs w:val="22"/>
          <w:lang w:val="en-IE"/>
        </w:rPr>
        <w:t>308</w:t>
      </w:r>
    </w:p>
    <w:p w:rsidR="00942CE7" w:rsidRDefault="00942CE7" w:rsidP="00775347">
      <w:pPr>
        <w:spacing w:line="360" w:lineRule="auto"/>
        <w:rPr>
          <w:rFonts w:asciiTheme="minorHAnsi" w:hAnsiTheme="minorHAnsi"/>
          <w:sz w:val="22"/>
          <w:szCs w:val="22"/>
          <w:lang w:val="en-IE"/>
        </w:rPr>
      </w:pPr>
    </w:p>
    <w:p w:rsidR="00942CE7" w:rsidRPr="00942CE7" w:rsidRDefault="00942CE7" w:rsidP="00775347">
      <w:pPr>
        <w:spacing w:line="360" w:lineRule="auto"/>
        <w:rPr>
          <w:rFonts w:asciiTheme="minorHAnsi" w:hAnsiTheme="minorHAnsi"/>
          <w:sz w:val="22"/>
          <w:szCs w:val="22"/>
          <w:lang w:val="en-IE"/>
        </w:rPr>
      </w:pPr>
      <w:r w:rsidRPr="00942CE7">
        <w:rPr>
          <w:rFonts w:asciiTheme="minorHAnsi" w:hAnsiTheme="minorHAnsi"/>
          <w:sz w:val="22"/>
          <w:szCs w:val="22"/>
          <w:lang w:val="en-IE"/>
        </w:rPr>
        <w:t xml:space="preserve">Iarbhunscoileanna </w:t>
      </w:r>
      <w:r>
        <w:rPr>
          <w:rFonts w:asciiTheme="minorHAnsi" w:hAnsiTheme="minorHAnsi"/>
          <w:sz w:val="22"/>
          <w:szCs w:val="22"/>
          <w:lang w:val="en-IE"/>
        </w:rPr>
        <w:t xml:space="preserve">agus Aonaid </w:t>
      </w:r>
      <w:r w:rsidRPr="00942CE7">
        <w:rPr>
          <w:rFonts w:asciiTheme="minorHAnsi" w:hAnsiTheme="minorHAnsi"/>
          <w:sz w:val="22"/>
          <w:szCs w:val="22"/>
          <w:lang w:val="en-IE"/>
        </w:rPr>
        <w:t xml:space="preserve">sa Ghaeltacht: </w:t>
      </w:r>
      <w:r>
        <w:rPr>
          <w:rFonts w:asciiTheme="minorHAnsi" w:hAnsiTheme="minorHAnsi"/>
          <w:sz w:val="22"/>
          <w:szCs w:val="22"/>
          <w:lang w:val="en-IE"/>
        </w:rPr>
        <w:tab/>
      </w:r>
      <w:r w:rsidRPr="00942CE7">
        <w:rPr>
          <w:rFonts w:asciiTheme="minorHAnsi" w:hAnsiTheme="minorHAnsi"/>
          <w:sz w:val="22"/>
          <w:szCs w:val="22"/>
          <w:lang w:val="en-IE"/>
        </w:rPr>
        <w:t>22</w:t>
      </w:r>
    </w:p>
    <w:p w:rsidR="00942CE7" w:rsidRPr="00942CE7" w:rsidRDefault="00942CE7" w:rsidP="00775347">
      <w:pPr>
        <w:spacing w:line="360" w:lineRule="auto"/>
        <w:rPr>
          <w:rFonts w:asciiTheme="minorHAnsi" w:hAnsiTheme="minorHAnsi"/>
          <w:sz w:val="22"/>
          <w:szCs w:val="22"/>
          <w:lang w:val="en-IE"/>
        </w:rPr>
      </w:pPr>
      <w:r w:rsidRPr="00942CE7">
        <w:rPr>
          <w:rFonts w:asciiTheme="minorHAnsi" w:hAnsiTheme="minorHAnsi"/>
          <w:sz w:val="22"/>
          <w:szCs w:val="22"/>
          <w:lang w:val="en-IE"/>
        </w:rPr>
        <w:t xml:space="preserve">Iarbhunscoileanna </w:t>
      </w:r>
      <w:r>
        <w:rPr>
          <w:rFonts w:asciiTheme="minorHAnsi" w:hAnsiTheme="minorHAnsi"/>
          <w:sz w:val="22"/>
          <w:szCs w:val="22"/>
          <w:lang w:val="en-IE"/>
        </w:rPr>
        <w:t xml:space="preserve">agus Aonaid </w:t>
      </w:r>
      <w:r w:rsidRPr="00942CE7">
        <w:rPr>
          <w:rFonts w:asciiTheme="minorHAnsi" w:hAnsiTheme="minorHAnsi"/>
          <w:sz w:val="22"/>
          <w:szCs w:val="22"/>
          <w:lang w:val="en-IE"/>
        </w:rPr>
        <w:t xml:space="preserve">sna 6 Contae: </w:t>
      </w:r>
      <w:r>
        <w:rPr>
          <w:rFonts w:asciiTheme="minorHAnsi" w:hAnsiTheme="minorHAnsi"/>
          <w:sz w:val="22"/>
          <w:szCs w:val="22"/>
          <w:lang w:val="en-IE"/>
        </w:rPr>
        <w:tab/>
      </w:r>
      <w:r w:rsidRPr="00942CE7">
        <w:rPr>
          <w:rFonts w:asciiTheme="minorHAnsi" w:hAnsiTheme="minorHAnsi"/>
          <w:sz w:val="22"/>
          <w:szCs w:val="22"/>
          <w:lang w:val="en-IE"/>
        </w:rPr>
        <w:t xml:space="preserve">5 </w:t>
      </w:r>
    </w:p>
    <w:p w:rsidR="00942CE7" w:rsidRPr="00942CE7" w:rsidRDefault="00942CE7" w:rsidP="00775347">
      <w:pPr>
        <w:spacing w:line="360" w:lineRule="auto"/>
        <w:rPr>
          <w:rFonts w:asciiTheme="minorHAnsi" w:hAnsiTheme="minorHAnsi"/>
          <w:sz w:val="22"/>
          <w:szCs w:val="22"/>
          <w:lang w:val="en-IE"/>
        </w:rPr>
      </w:pPr>
      <w:r w:rsidRPr="00942CE7">
        <w:rPr>
          <w:rFonts w:asciiTheme="minorHAnsi" w:hAnsiTheme="minorHAnsi"/>
          <w:sz w:val="22"/>
          <w:szCs w:val="22"/>
          <w:lang w:val="en-IE"/>
        </w:rPr>
        <w:t xml:space="preserve">Iarbhunscoileanna </w:t>
      </w:r>
      <w:r>
        <w:rPr>
          <w:rFonts w:asciiTheme="minorHAnsi" w:hAnsiTheme="minorHAnsi"/>
          <w:sz w:val="22"/>
          <w:szCs w:val="22"/>
          <w:lang w:val="en-IE"/>
        </w:rPr>
        <w:t xml:space="preserve">agus Aonaid </w:t>
      </w:r>
      <w:r w:rsidRPr="00942CE7">
        <w:rPr>
          <w:rFonts w:asciiTheme="minorHAnsi" w:hAnsiTheme="minorHAnsi"/>
          <w:sz w:val="22"/>
          <w:szCs w:val="22"/>
          <w:lang w:val="en-IE"/>
        </w:rPr>
        <w:t xml:space="preserve">sna 26 Contae: </w:t>
      </w:r>
      <w:r>
        <w:rPr>
          <w:rFonts w:asciiTheme="minorHAnsi" w:hAnsiTheme="minorHAnsi"/>
          <w:sz w:val="22"/>
          <w:szCs w:val="22"/>
          <w:lang w:val="en-IE"/>
        </w:rPr>
        <w:tab/>
      </w:r>
      <w:r w:rsidRPr="00942CE7">
        <w:rPr>
          <w:rFonts w:asciiTheme="minorHAnsi" w:hAnsiTheme="minorHAnsi"/>
          <w:sz w:val="22"/>
          <w:szCs w:val="22"/>
          <w:lang w:val="en-IE"/>
        </w:rPr>
        <w:t>40</w:t>
      </w:r>
    </w:p>
    <w:p w:rsidR="00942CE7" w:rsidRDefault="00942CE7" w:rsidP="00775347">
      <w:pPr>
        <w:spacing w:line="360" w:lineRule="auto"/>
        <w:rPr>
          <w:rFonts w:asciiTheme="minorHAnsi" w:hAnsiTheme="minorHAnsi"/>
          <w:b/>
          <w:sz w:val="22"/>
          <w:szCs w:val="22"/>
          <w:lang w:val="en-IE"/>
        </w:rPr>
      </w:pPr>
      <w:r w:rsidRPr="00942CE7">
        <w:rPr>
          <w:rFonts w:asciiTheme="minorHAnsi" w:hAnsiTheme="minorHAnsi"/>
          <w:sz w:val="22"/>
          <w:szCs w:val="22"/>
          <w:lang w:val="en-IE"/>
        </w:rPr>
        <w:t xml:space="preserve">Iarbhunscoileanna </w:t>
      </w:r>
      <w:r>
        <w:rPr>
          <w:rFonts w:asciiTheme="minorHAnsi" w:hAnsiTheme="minorHAnsi"/>
          <w:sz w:val="22"/>
          <w:szCs w:val="22"/>
          <w:lang w:val="en-IE"/>
        </w:rPr>
        <w:t xml:space="preserve">agus Aonaid </w:t>
      </w:r>
      <w:r w:rsidRPr="00942CE7">
        <w:rPr>
          <w:rFonts w:asciiTheme="minorHAnsi" w:hAnsiTheme="minorHAnsi"/>
          <w:sz w:val="22"/>
          <w:szCs w:val="22"/>
          <w:lang w:val="en-IE"/>
        </w:rPr>
        <w:t>san iomlán:</w:t>
      </w:r>
      <w:r>
        <w:rPr>
          <w:rFonts w:asciiTheme="minorHAnsi" w:hAnsiTheme="minorHAnsi"/>
          <w:sz w:val="22"/>
          <w:szCs w:val="22"/>
          <w:lang w:val="en-IE"/>
        </w:rPr>
        <w:tab/>
      </w:r>
      <w:r w:rsidRPr="00942CE7">
        <w:rPr>
          <w:rFonts w:asciiTheme="minorHAnsi" w:hAnsiTheme="minorHAnsi"/>
          <w:b/>
          <w:sz w:val="22"/>
          <w:szCs w:val="22"/>
          <w:lang w:val="en-IE"/>
        </w:rPr>
        <w:t>67</w:t>
      </w:r>
    </w:p>
    <w:p w:rsidR="00030F91" w:rsidRDefault="00030F91" w:rsidP="00775347">
      <w:pPr>
        <w:spacing w:line="360" w:lineRule="auto"/>
        <w:rPr>
          <w:rFonts w:asciiTheme="minorHAnsi" w:hAnsiTheme="minorHAnsi"/>
          <w:b/>
          <w:sz w:val="22"/>
          <w:szCs w:val="22"/>
          <w:lang w:val="en-IE"/>
        </w:rPr>
      </w:pPr>
    </w:p>
    <w:p w:rsidR="00030F91" w:rsidRPr="00030F91" w:rsidRDefault="00030F91" w:rsidP="00775347">
      <w:pPr>
        <w:spacing w:line="360" w:lineRule="auto"/>
        <w:rPr>
          <w:rFonts w:asciiTheme="minorHAnsi" w:hAnsiTheme="minorHAnsi"/>
          <w:b/>
          <w:sz w:val="22"/>
          <w:szCs w:val="22"/>
          <w:lang w:val="en-IE"/>
        </w:rPr>
      </w:pPr>
      <w:r>
        <w:rPr>
          <w:rFonts w:asciiTheme="minorHAnsi" w:hAnsiTheme="minorHAnsi"/>
          <w:b/>
          <w:sz w:val="22"/>
          <w:szCs w:val="22"/>
          <w:lang w:val="en-IE"/>
        </w:rPr>
        <w:t>Deimhnithe l</w:t>
      </w:r>
      <w:r w:rsidRPr="00030F91">
        <w:rPr>
          <w:rFonts w:asciiTheme="minorHAnsi" w:hAnsiTheme="minorHAnsi"/>
          <w:b/>
          <w:sz w:val="22"/>
          <w:szCs w:val="22"/>
          <w:lang w:val="en-IE"/>
        </w:rPr>
        <w:t>e hoscailt i MF 2015:</w:t>
      </w:r>
    </w:p>
    <w:p w:rsidR="00030F91" w:rsidRDefault="00030F91" w:rsidP="00775347">
      <w:pPr>
        <w:spacing w:line="360" w:lineRule="auto"/>
        <w:rPr>
          <w:rFonts w:asciiTheme="minorHAnsi" w:hAnsiTheme="minorHAnsi"/>
          <w:sz w:val="22"/>
          <w:szCs w:val="22"/>
          <w:lang w:val="en-IE"/>
        </w:rPr>
      </w:pPr>
    </w:p>
    <w:p w:rsidR="00030F91" w:rsidRDefault="00030F91" w:rsidP="00775347">
      <w:pPr>
        <w:spacing w:line="360" w:lineRule="auto"/>
        <w:rPr>
          <w:rFonts w:asciiTheme="minorHAnsi" w:hAnsiTheme="minorHAnsi"/>
          <w:sz w:val="22"/>
          <w:szCs w:val="22"/>
          <w:lang w:val="en-IE"/>
        </w:rPr>
      </w:pPr>
      <w:r w:rsidRPr="00942CE7">
        <w:rPr>
          <w:rFonts w:asciiTheme="minorHAnsi" w:hAnsiTheme="minorHAnsi"/>
          <w:sz w:val="22"/>
          <w:szCs w:val="22"/>
          <w:lang w:val="en-IE"/>
        </w:rPr>
        <w:t>Bunscoileanna</w:t>
      </w:r>
      <w:r>
        <w:rPr>
          <w:rFonts w:asciiTheme="minorHAnsi" w:hAnsiTheme="minorHAnsi"/>
          <w:sz w:val="22"/>
          <w:szCs w:val="22"/>
          <w:lang w:val="en-IE"/>
        </w:rPr>
        <w:t xml:space="preserve"> lasmuigh den Ghaeltacht</w:t>
      </w:r>
      <w:r w:rsidRPr="00942CE7">
        <w:rPr>
          <w:rFonts w:asciiTheme="minorHAnsi" w:hAnsiTheme="minorHAnsi"/>
          <w:sz w:val="22"/>
          <w:szCs w:val="22"/>
          <w:lang w:val="en-IE"/>
        </w:rPr>
        <w:t>:</w:t>
      </w:r>
      <w:r>
        <w:rPr>
          <w:rFonts w:asciiTheme="minorHAnsi" w:hAnsiTheme="minorHAnsi"/>
          <w:sz w:val="22"/>
          <w:szCs w:val="22"/>
          <w:lang w:val="en-IE"/>
        </w:rPr>
        <w:tab/>
        <w:t>1</w:t>
      </w:r>
    </w:p>
    <w:p w:rsidR="00030F91" w:rsidRPr="00942CE7" w:rsidRDefault="00030F91" w:rsidP="00775347">
      <w:pPr>
        <w:spacing w:line="360" w:lineRule="auto"/>
        <w:rPr>
          <w:rFonts w:asciiTheme="minorHAnsi" w:hAnsiTheme="minorHAnsi"/>
          <w:sz w:val="22"/>
          <w:szCs w:val="22"/>
          <w:lang w:val="en-IE"/>
        </w:rPr>
      </w:pPr>
      <w:r w:rsidRPr="00942CE7">
        <w:rPr>
          <w:rFonts w:asciiTheme="minorHAnsi" w:hAnsiTheme="minorHAnsi"/>
          <w:sz w:val="22"/>
          <w:szCs w:val="22"/>
          <w:lang w:val="en-IE"/>
        </w:rPr>
        <w:t xml:space="preserve">Iarbhunscoileanna </w:t>
      </w:r>
      <w:r>
        <w:rPr>
          <w:rFonts w:asciiTheme="minorHAnsi" w:hAnsiTheme="minorHAnsi"/>
          <w:sz w:val="22"/>
          <w:szCs w:val="22"/>
          <w:lang w:val="en-IE"/>
        </w:rPr>
        <w:t xml:space="preserve">agus Aonaid </w:t>
      </w:r>
      <w:r w:rsidRPr="00942CE7">
        <w:rPr>
          <w:rFonts w:asciiTheme="minorHAnsi" w:hAnsiTheme="minorHAnsi"/>
          <w:sz w:val="22"/>
          <w:szCs w:val="22"/>
          <w:lang w:val="en-IE"/>
        </w:rPr>
        <w:t xml:space="preserve">sna 6 Contae: </w:t>
      </w:r>
      <w:r>
        <w:rPr>
          <w:rFonts w:asciiTheme="minorHAnsi" w:hAnsiTheme="minorHAnsi"/>
          <w:sz w:val="22"/>
          <w:szCs w:val="22"/>
          <w:lang w:val="en-IE"/>
        </w:rPr>
        <w:tab/>
        <w:t>1</w:t>
      </w:r>
      <w:r w:rsidRPr="00942CE7">
        <w:rPr>
          <w:rFonts w:asciiTheme="minorHAnsi" w:hAnsiTheme="minorHAnsi"/>
          <w:sz w:val="22"/>
          <w:szCs w:val="22"/>
          <w:lang w:val="en-IE"/>
        </w:rPr>
        <w:t xml:space="preserve"> </w:t>
      </w:r>
    </w:p>
    <w:p w:rsidR="00030F91" w:rsidRPr="00030F91" w:rsidRDefault="00030F91" w:rsidP="00775347">
      <w:pPr>
        <w:spacing w:line="360" w:lineRule="auto"/>
        <w:rPr>
          <w:rFonts w:asciiTheme="minorHAnsi" w:hAnsiTheme="minorHAnsi"/>
          <w:sz w:val="22"/>
          <w:szCs w:val="22"/>
          <w:lang w:val="en-IE"/>
        </w:rPr>
      </w:pPr>
      <w:r w:rsidRPr="00942CE7">
        <w:rPr>
          <w:rFonts w:asciiTheme="minorHAnsi" w:hAnsiTheme="minorHAnsi"/>
          <w:sz w:val="22"/>
          <w:szCs w:val="22"/>
          <w:lang w:val="en-IE"/>
        </w:rPr>
        <w:t xml:space="preserve">Iarbhunscoileanna </w:t>
      </w:r>
      <w:r>
        <w:rPr>
          <w:rFonts w:asciiTheme="minorHAnsi" w:hAnsiTheme="minorHAnsi"/>
          <w:sz w:val="22"/>
          <w:szCs w:val="22"/>
          <w:lang w:val="en-IE"/>
        </w:rPr>
        <w:t xml:space="preserve">agus Aonaid </w:t>
      </w:r>
      <w:r w:rsidRPr="00942CE7">
        <w:rPr>
          <w:rFonts w:asciiTheme="minorHAnsi" w:hAnsiTheme="minorHAnsi"/>
          <w:sz w:val="22"/>
          <w:szCs w:val="22"/>
          <w:lang w:val="en-IE"/>
        </w:rPr>
        <w:t>sna 26 Contae:</w:t>
      </w:r>
      <w:r>
        <w:rPr>
          <w:rFonts w:asciiTheme="minorHAnsi" w:hAnsiTheme="minorHAnsi"/>
          <w:sz w:val="22"/>
          <w:szCs w:val="22"/>
          <w:lang w:val="en-IE"/>
        </w:rPr>
        <w:tab/>
        <w:t>2</w:t>
      </w:r>
    </w:p>
    <w:sectPr w:rsidR="00030F91" w:rsidRPr="00030F91" w:rsidSect="00C178B3">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D5C" w:rsidRDefault="00ED0D5C" w:rsidP="00275CF4">
      <w:r>
        <w:separator/>
      </w:r>
    </w:p>
  </w:endnote>
  <w:endnote w:type="continuationSeparator" w:id="0">
    <w:p w:rsidR="00ED0D5C" w:rsidRDefault="00ED0D5C" w:rsidP="00275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61813"/>
      <w:docPartObj>
        <w:docPartGallery w:val="Page Numbers (Bottom of Page)"/>
        <w:docPartUnique/>
      </w:docPartObj>
    </w:sdtPr>
    <w:sdtEndPr/>
    <w:sdtContent>
      <w:p w:rsidR="00ED0D5C" w:rsidRDefault="00F81CE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ED0D5C" w:rsidRDefault="00ED0D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D5C" w:rsidRDefault="00ED0D5C" w:rsidP="00275CF4">
      <w:r>
        <w:separator/>
      </w:r>
    </w:p>
  </w:footnote>
  <w:footnote w:type="continuationSeparator" w:id="0">
    <w:p w:rsidR="00ED0D5C" w:rsidRDefault="00ED0D5C" w:rsidP="00275C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40355"/>
    <w:multiLevelType w:val="hybridMultilevel"/>
    <w:tmpl w:val="1D6651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5CD6480"/>
    <w:multiLevelType w:val="hybridMultilevel"/>
    <w:tmpl w:val="B80661FA"/>
    <w:lvl w:ilvl="0" w:tplc="18090013">
      <w:start w:val="1"/>
      <w:numFmt w:val="upperRoman"/>
      <w:lvlText w:val="%1."/>
      <w:lvlJc w:val="righ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66807A74"/>
    <w:multiLevelType w:val="hybridMultilevel"/>
    <w:tmpl w:val="040807D2"/>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F5"/>
    <w:rsid w:val="00030F91"/>
    <w:rsid w:val="0006306F"/>
    <w:rsid w:val="001164FA"/>
    <w:rsid w:val="00275CF4"/>
    <w:rsid w:val="002A60A8"/>
    <w:rsid w:val="00342A45"/>
    <w:rsid w:val="003F3479"/>
    <w:rsid w:val="003F511B"/>
    <w:rsid w:val="004841F9"/>
    <w:rsid w:val="004871A0"/>
    <w:rsid w:val="00515881"/>
    <w:rsid w:val="00575325"/>
    <w:rsid w:val="0062642F"/>
    <w:rsid w:val="006403B3"/>
    <w:rsid w:val="006F5579"/>
    <w:rsid w:val="00775347"/>
    <w:rsid w:val="007D3636"/>
    <w:rsid w:val="0087176E"/>
    <w:rsid w:val="008C4D30"/>
    <w:rsid w:val="00942CE7"/>
    <w:rsid w:val="009C4104"/>
    <w:rsid w:val="009F4BB3"/>
    <w:rsid w:val="00A05859"/>
    <w:rsid w:val="00AB09BD"/>
    <w:rsid w:val="00AE5AF5"/>
    <w:rsid w:val="00B61E77"/>
    <w:rsid w:val="00BE15E2"/>
    <w:rsid w:val="00C1516E"/>
    <w:rsid w:val="00C178B3"/>
    <w:rsid w:val="00C2312A"/>
    <w:rsid w:val="00D50E5D"/>
    <w:rsid w:val="00D750DA"/>
    <w:rsid w:val="00D87472"/>
    <w:rsid w:val="00DB466E"/>
    <w:rsid w:val="00E20EBA"/>
    <w:rsid w:val="00E65C09"/>
    <w:rsid w:val="00EB08A2"/>
    <w:rsid w:val="00ED0D5C"/>
    <w:rsid w:val="00ED51F2"/>
    <w:rsid w:val="00F81CE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AF5"/>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E20EBA"/>
    <w:rPr>
      <w:rFonts w:ascii="Consolas" w:eastAsiaTheme="minorHAnsi" w:hAnsi="Consolas" w:cstheme="minorBidi"/>
      <w:sz w:val="21"/>
      <w:szCs w:val="21"/>
      <w:lang w:val="en-IE" w:eastAsia="en-US"/>
    </w:rPr>
  </w:style>
  <w:style w:type="character" w:customStyle="1" w:styleId="PlainTextChar">
    <w:name w:val="Plain Text Char"/>
    <w:basedOn w:val="DefaultParagraphFont"/>
    <w:link w:val="PlainText"/>
    <w:uiPriority w:val="99"/>
    <w:semiHidden/>
    <w:rsid w:val="00E20EBA"/>
    <w:rPr>
      <w:rFonts w:ascii="Consolas" w:hAnsi="Consolas"/>
      <w:sz w:val="21"/>
      <w:szCs w:val="21"/>
    </w:rPr>
  </w:style>
  <w:style w:type="paragraph" w:styleId="NoSpacing">
    <w:name w:val="No Spacing"/>
    <w:uiPriority w:val="1"/>
    <w:qFormat/>
    <w:rsid w:val="002A60A8"/>
    <w:pPr>
      <w:spacing w:after="0" w:line="240" w:lineRule="auto"/>
    </w:pPr>
    <w:rPr>
      <w:rFonts w:ascii="Calibri" w:hAnsi="Calibri" w:cs="Calibri"/>
      <w:lang w:eastAsia="en-IE"/>
    </w:rPr>
  </w:style>
  <w:style w:type="paragraph" w:styleId="ListParagraph">
    <w:name w:val="List Paragraph"/>
    <w:basedOn w:val="Normal"/>
    <w:uiPriority w:val="34"/>
    <w:qFormat/>
    <w:rsid w:val="006F5579"/>
    <w:pPr>
      <w:spacing w:after="200" w:line="276" w:lineRule="auto"/>
      <w:ind w:left="720"/>
      <w:contextualSpacing/>
    </w:pPr>
    <w:rPr>
      <w:rFonts w:asciiTheme="minorHAnsi" w:eastAsiaTheme="minorHAnsi" w:hAnsiTheme="minorHAnsi" w:cstheme="minorBidi"/>
      <w:sz w:val="22"/>
      <w:szCs w:val="22"/>
      <w:lang w:val="en-IE" w:eastAsia="en-US"/>
    </w:rPr>
  </w:style>
  <w:style w:type="character" w:customStyle="1" w:styleId="spelle">
    <w:name w:val="spelle"/>
    <w:basedOn w:val="DefaultParagraphFont"/>
    <w:rsid w:val="006F5579"/>
  </w:style>
  <w:style w:type="paragraph" w:customStyle="1" w:styleId="Default">
    <w:name w:val="Default"/>
    <w:rsid w:val="00C151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42CE7"/>
    <w:rPr>
      <w:color w:val="0000FF" w:themeColor="hyperlink"/>
      <w:u w:val="single"/>
    </w:rPr>
  </w:style>
  <w:style w:type="character" w:styleId="CommentReference">
    <w:name w:val="annotation reference"/>
    <w:basedOn w:val="DefaultParagraphFont"/>
    <w:uiPriority w:val="99"/>
    <w:semiHidden/>
    <w:unhideWhenUsed/>
    <w:rsid w:val="0062642F"/>
    <w:rPr>
      <w:sz w:val="16"/>
      <w:szCs w:val="16"/>
    </w:rPr>
  </w:style>
  <w:style w:type="paragraph" w:styleId="CommentText">
    <w:name w:val="annotation text"/>
    <w:basedOn w:val="Normal"/>
    <w:link w:val="CommentTextChar"/>
    <w:uiPriority w:val="99"/>
    <w:semiHidden/>
    <w:unhideWhenUsed/>
    <w:rsid w:val="0062642F"/>
    <w:rPr>
      <w:sz w:val="20"/>
      <w:szCs w:val="20"/>
    </w:rPr>
  </w:style>
  <w:style w:type="character" w:customStyle="1" w:styleId="CommentTextChar">
    <w:name w:val="Comment Text Char"/>
    <w:basedOn w:val="DefaultParagraphFont"/>
    <w:link w:val="CommentText"/>
    <w:uiPriority w:val="99"/>
    <w:semiHidden/>
    <w:rsid w:val="0062642F"/>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62642F"/>
    <w:rPr>
      <w:b/>
      <w:bCs/>
    </w:rPr>
  </w:style>
  <w:style w:type="character" w:customStyle="1" w:styleId="CommentSubjectChar">
    <w:name w:val="Comment Subject Char"/>
    <w:basedOn w:val="CommentTextChar"/>
    <w:link w:val="CommentSubject"/>
    <w:uiPriority w:val="99"/>
    <w:semiHidden/>
    <w:rsid w:val="0062642F"/>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62642F"/>
    <w:rPr>
      <w:rFonts w:ascii="Tahoma" w:hAnsi="Tahoma" w:cs="Tahoma"/>
      <w:sz w:val="16"/>
      <w:szCs w:val="16"/>
    </w:rPr>
  </w:style>
  <w:style w:type="character" w:customStyle="1" w:styleId="BalloonTextChar">
    <w:name w:val="Balloon Text Char"/>
    <w:basedOn w:val="DefaultParagraphFont"/>
    <w:link w:val="BalloonText"/>
    <w:uiPriority w:val="99"/>
    <w:semiHidden/>
    <w:rsid w:val="0062642F"/>
    <w:rPr>
      <w:rFonts w:ascii="Tahoma" w:eastAsia="Times New Roman" w:hAnsi="Tahoma" w:cs="Tahoma"/>
      <w:sz w:val="16"/>
      <w:szCs w:val="16"/>
      <w:lang w:val="en-GB" w:eastAsia="en-GB"/>
    </w:rPr>
  </w:style>
  <w:style w:type="paragraph" w:styleId="Header">
    <w:name w:val="header"/>
    <w:basedOn w:val="Normal"/>
    <w:link w:val="HeaderChar"/>
    <w:uiPriority w:val="99"/>
    <w:semiHidden/>
    <w:unhideWhenUsed/>
    <w:rsid w:val="00275CF4"/>
    <w:pPr>
      <w:tabs>
        <w:tab w:val="center" w:pos="4513"/>
        <w:tab w:val="right" w:pos="9026"/>
      </w:tabs>
    </w:pPr>
  </w:style>
  <w:style w:type="character" w:customStyle="1" w:styleId="HeaderChar">
    <w:name w:val="Header Char"/>
    <w:basedOn w:val="DefaultParagraphFont"/>
    <w:link w:val="Header"/>
    <w:uiPriority w:val="99"/>
    <w:semiHidden/>
    <w:rsid w:val="00275CF4"/>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275CF4"/>
    <w:pPr>
      <w:tabs>
        <w:tab w:val="center" w:pos="4513"/>
        <w:tab w:val="right" w:pos="9026"/>
      </w:tabs>
    </w:pPr>
  </w:style>
  <w:style w:type="character" w:customStyle="1" w:styleId="FooterChar">
    <w:name w:val="Footer Char"/>
    <w:basedOn w:val="DefaultParagraphFont"/>
    <w:link w:val="Footer"/>
    <w:uiPriority w:val="99"/>
    <w:rsid w:val="00275CF4"/>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AF5"/>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E20EBA"/>
    <w:rPr>
      <w:rFonts w:ascii="Consolas" w:eastAsiaTheme="minorHAnsi" w:hAnsi="Consolas" w:cstheme="minorBidi"/>
      <w:sz w:val="21"/>
      <w:szCs w:val="21"/>
      <w:lang w:val="en-IE" w:eastAsia="en-US"/>
    </w:rPr>
  </w:style>
  <w:style w:type="character" w:customStyle="1" w:styleId="PlainTextChar">
    <w:name w:val="Plain Text Char"/>
    <w:basedOn w:val="DefaultParagraphFont"/>
    <w:link w:val="PlainText"/>
    <w:uiPriority w:val="99"/>
    <w:semiHidden/>
    <w:rsid w:val="00E20EBA"/>
    <w:rPr>
      <w:rFonts w:ascii="Consolas" w:hAnsi="Consolas"/>
      <w:sz w:val="21"/>
      <w:szCs w:val="21"/>
    </w:rPr>
  </w:style>
  <w:style w:type="paragraph" w:styleId="NoSpacing">
    <w:name w:val="No Spacing"/>
    <w:uiPriority w:val="1"/>
    <w:qFormat/>
    <w:rsid w:val="002A60A8"/>
    <w:pPr>
      <w:spacing w:after="0" w:line="240" w:lineRule="auto"/>
    </w:pPr>
    <w:rPr>
      <w:rFonts w:ascii="Calibri" w:hAnsi="Calibri" w:cs="Calibri"/>
      <w:lang w:eastAsia="en-IE"/>
    </w:rPr>
  </w:style>
  <w:style w:type="paragraph" w:styleId="ListParagraph">
    <w:name w:val="List Paragraph"/>
    <w:basedOn w:val="Normal"/>
    <w:uiPriority w:val="34"/>
    <w:qFormat/>
    <w:rsid w:val="006F5579"/>
    <w:pPr>
      <w:spacing w:after="200" w:line="276" w:lineRule="auto"/>
      <w:ind w:left="720"/>
      <w:contextualSpacing/>
    </w:pPr>
    <w:rPr>
      <w:rFonts w:asciiTheme="minorHAnsi" w:eastAsiaTheme="minorHAnsi" w:hAnsiTheme="minorHAnsi" w:cstheme="minorBidi"/>
      <w:sz w:val="22"/>
      <w:szCs w:val="22"/>
      <w:lang w:val="en-IE" w:eastAsia="en-US"/>
    </w:rPr>
  </w:style>
  <w:style w:type="character" w:customStyle="1" w:styleId="spelle">
    <w:name w:val="spelle"/>
    <w:basedOn w:val="DefaultParagraphFont"/>
    <w:rsid w:val="006F5579"/>
  </w:style>
  <w:style w:type="paragraph" w:customStyle="1" w:styleId="Default">
    <w:name w:val="Default"/>
    <w:rsid w:val="00C151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42CE7"/>
    <w:rPr>
      <w:color w:val="0000FF" w:themeColor="hyperlink"/>
      <w:u w:val="single"/>
    </w:rPr>
  </w:style>
  <w:style w:type="character" w:styleId="CommentReference">
    <w:name w:val="annotation reference"/>
    <w:basedOn w:val="DefaultParagraphFont"/>
    <w:uiPriority w:val="99"/>
    <w:semiHidden/>
    <w:unhideWhenUsed/>
    <w:rsid w:val="0062642F"/>
    <w:rPr>
      <w:sz w:val="16"/>
      <w:szCs w:val="16"/>
    </w:rPr>
  </w:style>
  <w:style w:type="paragraph" w:styleId="CommentText">
    <w:name w:val="annotation text"/>
    <w:basedOn w:val="Normal"/>
    <w:link w:val="CommentTextChar"/>
    <w:uiPriority w:val="99"/>
    <w:semiHidden/>
    <w:unhideWhenUsed/>
    <w:rsid w:val="0062642F"/>
    <w:rPr>
      <w:sz w:val="20"/>
      <w:szCs w:val="20"/>
    </w:rPr>
  </w:style>
  <w:style w:type="character" w:customStyle="1" w:styleId="CommentTextChar">
    <w:name w:val="Comment Text Char"/>
    <w:basedOn w:val="DefaultParagraphFont"/>
    <w:link w:val="CommentText"/>
    <w:uiPriority w:val="99"/>
    <w:semiHidden/>
    <w:rsid w:val="0062642F"/>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62642F"/>
    <w:rPr>
      <w:b/>
      <w:bCs/>
    </w:rPr>
  </w:style>
  <w:style w:type="character" w:customStyle="1" w:styleId="CommentSubjectChar">
    <w:name w:val="Comment Subject Char"/>
    <w:basedOn w:val="CommentTextChar"/>
    <w:link w:val="CommentSubject"/>
    <w:uiPriority w:val="99"/>
    <w:semiHidden/>
    <w:rsid w:val="0062642F"/>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62642F"/>
    <w:rPr>
      <w:rFonts w:ascii="Tahoma" w:hAnsi="Tahoma" w:cs="Tahoma"/>
      <w:sz w:val="16"/>
      <w:szCs w:val="16"/>
    </w:rPr>
  </w:style>
  <w:style w:type="character" w:customStyle="1" w:styleId="BalloonTextChar">
    <w:name w:val="Balloon Text Char"/>
    <w:basedOn w:val="DefaultParagraphFont"/>
    <w:link w:val="BalloonText"/>
    <w:uiPriority w:val="99"/>
    <w:semiHidden/>
    <w:rsid w:val="0062642F"/>
    <w:rPr>
      <w:rFonts w:ascii="Tahoma" w:eastAsia="Times New Roman" w:hAnsi="Tahoma" w:cs="Tahoma"/>
      <w:sz w:val="16"/>
      <w:szCs w:val="16"/>
      <w:lang w:val="en-GB" w:eastAsia="en-GB"/>
    </w:rPr>
  </w:style>
  <w:style w:type="paragraph" w:styleId="Header">
    <w:name w:val="header"/>
    <w:basedOn w:val="Normal"/>
    <w:link w:val="HeaderChar"/>
    <w:uiPriority w:val="99"/>
    <w:semiHidden/>
    <w:unhideWhenUsed/>
    <w:rsid w:val="00275CF4"/>
    <w:pPr>
      <w:tabs>
        <w:tab w:val="center" w:pos="4513"/>
        <w:tab w:val="right" w:pos="9026"/>
      </w:tabs>
    </w:pPr>
  </w:style>
  <w:style w:type="character" w:customStyle="1" w:styleId="HeaderChar">
    <w:name w:val="Header Char"/>
    <w:basedOn w:val="DefaultParagraphFont"/>
    <w:link w:val="Header"/>
    <w:uiPriority w:val="99"/>
    <w:semiHidden/>
    <w:rsid w:val="00275CF4"/>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275CF4"/>
    <w:pPr>
      <w:tabs>
        <w:tab w:val="center" w:pos="4513"/>
        <w:tab w:val="right" w:pos="9026"/>
      </w:tabs>
    </w:pPr>
  </w:style>
  <w:style w:type="character" w:customStyle="1" w:styleId="FooterChar">
    <w:name w:val="Footer Char"/>
    <w:basedOn w:val="DefaultParagraphFont"/>
    <w:link w:val="Footer"/>
    <w:uiPriority w:val="99"/>
    <w:rsid w:val="00275CF4"/>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29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397B2-01EA-4658-9573-8D88F1F7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2718</Words>
  <Characters>15498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bnighreachain</dc:creator>
  <cp:lastModifiedBy>Mary Blaney</cp:lastModifiedBy>
  <cp:revision>2</cp:revision>
  <dcterms:created xsi:type="dcterms:W3CDTF">2015-04-02T09:55:00Z</dcterms:created>
  <dcterms:modified xsi:type="dcterms:W3CDTF">2015-04-02T09:55:00Z</dcterms:modified>
</cp:coreProperties>
</file>